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26"/>
        <w:tabs>
          <w:tab w:leader="none" w:pos="720" w:val="left"/>
          <w:tab w:leader="none" w:pos="1069" w:val="left"/>
          <w:tab w:leader="none" w:pos="1854" w:val="left"/>
          <w:tab w:leader="none" w:pos="2988" w:val="left"/>
          <w:tab w:leader="none" w:pos="4122" w:val="left"/>
          <w:tab w:leader="none" w:pos="5256" w:val="left"/>
          <w:tab w:leader="none" w:pos="6390" w:val="left"/>
          <w:tab w:leader="none" w:pos="7524" w:val="left"/>
          <w:tab w:leader="none" w:pos="8658" w:val="left"/>
          <w:tab w:leader="none" w:pos="9792" w:val="left"/>
          <w:tab w:leader="none" w:pos="10926" w:val="left"/>
          <w:tab w:leader="none" w:pos="12060" w:val="left"/>
        </w:tabs>
      </w:pPr>
      <w:r>
        <w:rPr>
          <w:sz w:val="26"/>
          <w:i/>
          <w:b/>
          <w:szCs w:val="26"/>
          <w:rFonts w:ascii="Bitstream Charter" w:hAnsi="Bitstream Charter"/>
        </w:rPr>
        <w:t xml:space="preserve">4. </w:t>
      </w:r>
      <w:r>
        <w:rPr>
          <w:sz w:val="26"/>
          <w:i/>
          <w:u w:val="single"/>
          <w:b/>
          <w:szCs w:val="26"/>
          <w:rFonts w:ascii="Bitstream Charter" w:hAnsi="Bitstream Charter"/>
        </w:rPr>
        <w:t>Giambattista Vico</w:t>
      </w:r>
      <w:r>
        <w:rPr>
          <w:sz w:val="26"/>
          <w:i/>
          <w:b/>
          <w:szCs w:val="26"/>
          <w:rFonts w:ascii="Bitstream Charter" w:hAnsi="Bitstream Charter"/>
        </w:rPr>
        <w:t>- (1668-1744). Nápoles.</w:t>
      </w:r>
    </w:p>
    <w:p>
      <w:pPr>
        <w:pStyle w:val="style22"/>
      </w:pPr>
      <w:r>
        <w:rPr>
          <w:sz w:val="26"/>
          <w:szCs w:val="26"/>
          <w:rFonts w:ascii="Bitstream Charter" w:hAnsi="Bitstream Charter"/>
        </w:rPr>
        <w:t>Maestro de retórica.</w:t>
      </w:r>
    </w:p>
    <w:p>
      <w:pPr>
        <w:pStyle w:val="style22"/>
      </w:pPr>
      <w:r>
        <w:rPr>
          <w:sz w:val="26"/>
          <w:szCs w:val="26"/>
          <w:rFonts w:ascii="Bitstream Charter" w:hAnsi="Bitstream Charter"/>
          <w:lang w:bidi="ar-SA" w:eastAsia="en-US"/>
        </w:rPr>
        <w:t>Obra: “la ciencia nueva” (3 ediciones: 1725, 1730, 1744. Se tradujo en España por primera vez 1995). También se la conoce como “principios de una ciencia nueva entorno a la común naturaleza de las naciones”.</w:t>
      </w:r>
    </w:p>
    <w:p>
      <w:pPr>
        <w:pStyle w:val="style22"/>
      </w:pPr>
      <w:r>
        <w:rPr>
          <w:sz w:val="26"/>
          <w:szCs w:val="26"/>
          <w:rFonts w:ascii="Bitstream Charter" w:hAnsi="Bitstream Charter"/>
        </w:rPr>
        <w:t>El ser humano ha creado la diversidad de las Naciones Humanas. En esta obra, plantea que para el ser humano no es posible conocer las cosas de la naturaleza en profundidad solo Dios. En cambio el ser humano si puede conocer los productos en profundidad, que han sido creados por él.</w:t>
      </w:r>
    </w:p>
    <w:p>
      <w:pPr>
        <w:pStyle w:val="style22"/>
      </w:pPr>
      <w:r>
        <w:rPr>
          <w:sz w:val="26"/>
          <w:szCs w:val="26"/>
          <w:rFonts w:ascii="Bitstream Charter" w:hAnsi="Bitstream Charter"/>
        </w:rPr>
        <w:t>Dios crea la Naturaleza, el ser humano crea cosas artificiales de las que si podemos tener pleno conocimiento. Es el 1º atisbo de ciencia humana. Lo</w:t>
      </w:r>
      <w:r>
        <w:rPr>
          <w:sz w:val="26"/>
          <w:szCs w:val="26"/>
          <w:rFonts w:ascii="Bitstream Charter" w:hAnsi="Bitstream Charter"/>
          <w:lang w:eastAsia="en-US"/>
        </w:rPr>
        <w:t xml:space="preserve"> </w:t>
      </w:r>
      <w:r>
        <w:rPr>
          <w:sz w:val="26"/>
          <w:szCs w:val="26"/>
          <w:rFonts w:ascii="Bitstream Charter" w:hAnsi="Bitstream Charter"/>
        </w:rPr>
        <w:t xml:space="preserve"> verdadero es lo mismo que lo hecho. –Verum Ipsum factum.</w:t>
      </w:r>
    </w:p>
    <w:p>
      <w:pPr>
        <w:pStyle w:val="style22"/>
      </w:pPr>
      <w:r>
        <w:rPr>
          <w:sz w:val="26"/>
          <w:szCs w:val="26"/>
          <w:rFonts w:ascii="Bitstream Charter" w:hAnsi="Bitstream Charter"/>
        </w:rPr>
        <w:t>http://es.wikipedia.org/wiki/Giambattista_Vico#Obra</w:t>
      </w:r>
    </w:p>
    <w:p>
      <w:pPr>
        <w:pStyle w:val="style22"/>
      </w:pPr>
      <w:r>
        <w:rPr>
          <w:sz w:val="26"/>
          <w:szCs w:val="26"/>
          <w:rFonts w:ascii="Bitstream Charter" w:hAnsi="Bitstream Charter"/>
        </w:rPr>
        <w:t>El conocimiento de la Verdad coincide con el conocimiento de los hechos.</w:t>
      </w:r>
    </w:p>
    <w:p>
      <w:pPr>
        <w:pStyle w:val="style22"/>
      </w:pPr>
      <w:r>
        <w:rPr>
          <w:sz w:val="26"/>
          <w:szCs w:val="26"/>
          <w:rFonts w:ascii="Bitstream Charter" w:hAnsi="Bitstream Charter"/>
        </w:rPr>
        <w:t>Vico era un personaje marginado, su obra quedó igual hasta 182x. (2ª década del sg. XIX).</w:t>
      </w:r>
    </w:p>
    <w:p>
      <w:pPr>
        <w:pStyle w:val="style22"/>
      </w:pPr>
      <w:r>
        <w:rPr>
          <w:sz w:val="26"/>
          <w:szCs w:val="26"/>
          <w:rFonts w:ascii="Bitstream Charter" w:hAnsi="Bitstream Charter"/>
        </w:rPr>
        <w:t>Sucesión de “corsi y recorsi” (cursos y el retorno a los mismos). Sentido cíclico, que no hay que confundir con el eterno retorno nietzchiano. Es una historia cíclica pero con la parte de repetición más la parte de evolución. Ciclos como sucesión continua. 3 tipos de edades.</w:t>
      </w:r>
    </w:p>
    <w:tbl>
      <w:tblPr>
        <w:tblBorders>
          <w:top w:color="000001" w:space="0" w:sz="4" w:val="single"/>
          <w:left w:color="000001" w:space="0" w:sz="4" w:val="single"/>
          <w:bottom w:color="000001" w:space="0" w:sz="4" w:val="single"/>
          <w:right w:color="000001" w:space="0" w:sz="4" w:val="single"/>
        </w:tblBorders>
        <w:jc w:val="left"/>
        <w:tblInd w:type="dxa" w:w="-1188"/>
      </w:tblPr>
      <w:tblGrid>
        <w:gridCol w:w="2881"/>
        <w:gridCol w:w="2866"/>
        <w:gridCol w:w="2898"/>
      </w:tblGrid>
      <w:tr>
        <w:trPr>
          <w:cantSplit w:val="off"/>
        </w:trPr>
        <w:tc>
          <w:tcPr>
            <w:tcBorders>
              <w:top w:color="000001" w:space="0" w:sz="4" w:val="single"/>
              <w:left w:color="000001" w:space="0" w:sz="4" w:val="single"/>
              <w:bottom w:color="000001" w:space="0" w:sz="4" w:val="single"/>
              <w:right w:color="000001" w:space="0" w:sz="4" w:val="single"/>
            </w:tcBorders>
            <w:shd w:fill="FFFFFF"/>
            <w:tcW w:type="dxa" w:w="2881"/>
            <w:tcMar>
              <w:top w:type="dxa" w:w="0"/>
              <w:left w:type="dxa" w:w="108"/>
              <w:bottom w:type="dxa" w:w="0"/>
              <w:right w:type="dxa" w:w="108"/>
            </w:tcMar>
          </w:tcPr>
          <w:p>
            <w:pPr>
              <w:pStyle w:val="style0"/>
              <w:spacing w:after="0" w:before="0" w:line="100" w:lineRule="atLeast"/>
            </w:pPr>
            <w:r>
              <w:rPr>
                <w:sz w:val="26"/>
                <w:szCs w:val="26"/>
                <w:rFonts w:ascii="Bitstream Charter" w:hAnsi="Bitstream Charter"/>
                <w:lang w:eastAsia="en-US"/>
              </w:rPr>
              <w:t>Divinas o de los Dioses</w:t>
            </w:r>
          </w:p>
        </w:tc>
        <w:tc>
          <w:tcPr>
            <w:tcBorders>
              <w:top w:color="000001" w:space="0" w:sz="4" w:val="single"/>
              <w:left w:color="000001" w:space="0" w:sz="4" w:val="single"/>
              <w:bottom w:color="000001" w:space="0" w:sz="4" w:val="single"/>
              <w:right w:color="000001" w:space="0" w:sz="4" w:val="single"/>
            </w:tcBorders>
            <w:shd w:fill="FFFFFF"/>
            <w:tcW w:type="dxa" w:w="2866"/>
            <w:tcMar>
              <w:top w:type="dxa" w:w="0"/>
              <w:left w:type="dxa" w:w="108"/>
              <w:bottom w:type="dxa" w:w="0"/>
              <w:right w:type="dxa" w:w="108"/>
            </w:tcMar>
          </w:tcPr>
          <w:p>
            <w:pPr>
              <w:pStyle w:val="style0"/>
              <w:spacing w:after="0" w:before="0" w:line="100" w:lineRule="atLeast"/>
            </w:pPr>
            <w:r>
              <w:rPr>
                <w:sz w:val="26"/>
                <w:szCs w:val="26"/>
                <w:rFonts w:ascii="Bitstream Charter" w:hAnsi="Bitstream Charter"/>
                <w:lang w:eastAsia="en-US"/>
              </w:rPr>
              <w:t>Derecho divino</w:t>
            </w:r>
          </w:p>
        </w:tc>
        <w:tc>
          <w:tcPr>
            <w:tcBorders>
              <w:top w:color="000001" w:space="0" w:sz="4" w:val="single"/>
              <w:left w:color="000001" w:space="0" w:sz="4" w:val="single"/>
              <w:bottom w:color="000001" w:space="0" w:sz="4" w:val="single"/>
              <w:right w:color="000001" w:space="0" w:sz="4" w:val="single"/>
            </w:tcBorders>
            <w:shd w:fill="FFFFFF"/>
            <w:tcW w:type="dxa" w:w="2898"/>
            <w:tcMar>
              <w:top w:type="dxa" w:w="0"/>
              <w:left w:type="dxa" w:w="108"/>
              <w:bottom w:type="dxa" w:w="0"/>
              <w:right w:type="dxa" w:w="108"/>
            </w:tcMar>
          </w:tcPr>
          <w:p>
            <w:pPr>
              <w:pStyle w:val="style0"/>
              <w:spacing w:after="0" w:before="0" w:line="100" w:lineRule="atLeast"/>
            </w:pPr>
            <w:r>
              <w:rPr>
                <w:sz w:val="26"/>
                <w:szCs w:val="26"/>
                <w:rFonts w:ascii="Bitstream Charter" w:hAnsi="Bitstream Charter"/>
                <w:lang w:eastAsia="en-US"/>
              </w:rPr>
              <w:t>Invasiones bárbaras</w:t>
            </w:r>
          </w:p>
        </w:tc>
      </w:tr>
      <w:tr>
        <w:trPr>
          <w:cantSplit w:val="off"/>
        </w:trPr>
        <w:tc>
          <w:tcPr>
            <w:tcBorders>
              <w:top w:color="000001" w:space="0" w:sz="4" w:val="single"/>
              <w:left w:color="000001" w:space="0" w:sz="4" w:val="single"/>
              <w:bottom w:color="000001" w:space="0" w:sz="4" w:val="single"/>
              <w:right w:color="000001" w:space="0" w:sz="4" w:val="single"/>
            </w:tcBorders>
            <w:shd w:fill="FFFFFF"/>
            <w:tcW w:type="dxa" w:w="2881"/>
            <w:tcMar>
              <w:top w:type="dxa" w:w="0"/>
              <w:left w:type="dxa" w:w="108"/>
              <w:bottom w:type="dxa" w:w="0"/>
              <w:right w:type="dxa" w:w="108"/>
            </w:tcMar>
          </w:tcPr>
          <w:p>
            <w:pPr>
              <w:pStyle w:val="style0"/>
              <w:spacing w:after="0" w:before="0" w:line="100" w:lineRule="atLeast"/>
            </w:pPr>
            <w:r>
              <w:rPr>
                <w:sz w:val="26"/>
                <w:szCs w:val="26"/>
                <w:rFonts w:ascii="Bitstream Charter" w:hAnsi="Bitstream Charter"/>
                <w:lang w:eastAsia="en-US"/>
              </w:rPr>
              <w:t>Heroicas o de los héroes</w:t>
            </w:r>
          </w:p>
        </w:tc>
        <w:tc>
          <w:tcPr>
            <w:tcBorders>
              <w:top w:color="000001" w:space="0" w:sz="4" w:val="single"/>
              <w:left w:color="000001" w:space="0" w:sz="4" w:val="single"/>
              <w:bottom w:color="000001" w:space="0" w:sz="4" w:val="single"/>
              <w:right w:color="000001" w:space="0" w:sz="4" w:val="single"/>
            </w:tcBorders>
            <w:shd w:fill="FFFFFF"/>
            <w:tcW w:type="dxa" w:w="2866"/>
            <w:tcMar>
              <w:top w:type="dxa" w:w="0"/>
              <w:left w:type="dxa" w:w="108"/>
              <w:bottom w:type="dxa" w:w="0"/>
              <w:right w:type="dxa" w:w="108"/>
            </w:tcMar>
          </w:tcPr>
          <w:p>
            <w:pPr>
              <w:pStyle w:val="style0"/>
              <w:spacing w:after="0" w:before="0" w:line="100" w:lineRule="atLeast"/>
            </w:pPr>
            <w:r>
              <w:rPr>
                <w:sz w:val="26"/>
                <w:szCs w:val="26"/>
                <w:rFonts w:ascii="Bitstream Charter" w:hAnsi="Bitstream Charter"/>
                <w:lang w:eastAsia="en-US"/>
              </w:rPr>
              <w:t>Derecho heroico</w:t>
            </w:r>
          </w:p>
        </w:tc>
        <w:tc>
          <w:tcPr>
            <w:tcBorders>
              <w:top w:color="000001" w:space="0" w:sz="4" w:val="single"/>
              <w:left w:color="000001" w:space="0" w:sz="4" w:val="single"/>
              <w:bottom w:color="000001" w:space="0" w:sz="4" w:val="single"/>
              <w:right w:color="000001" w:space="0" w:sz="4" w:val="single"/>
            </w:tcBorders>
            <w:shd w:fill="FFFFFF"/>
            <w:tcW w:type="dxa" w:w="2898"/>
            <w:tcMar>
              <w:top w:type="dxa" w:w="0"/>
              <w:left w:type="dxa" w:w="108"/>
              <w:bottom w:type="dxa" w:w="0"/>
              <w:right w:type="dxa" w:w="108"/>
            </w:tcMar>
          </w:tcPr>
          <w:p>
            <w:pPr>
              <w:pStyle w:val="style0"/>
              <w:spacing w:after="0" w:before="0" w:line="100" w:lineRule="atLeast"/>
            </w:pPr>
            <w:r>
              <w:rPr>
                <w:sz w:val="26"/>
                <w:szCs w:val="26"/>
                <w:rFonts w:ascii="Bitstream Charter" w:hAnsi="Bitstream Charter"/>
                <w:lang w:eastAsia="en-US"/>
              </w:rPr>
              <w:t>Federalismo</w:t>
            </w:r>
          </w:p>
        </w:tc>
      </w:tr>
      <w:tr>
        <w:trPr>
          <w:cantSplit w:val="off"/>
        </w:trPr>
        <w:tc>
          <w:tcPr>
            <w:tcBorders>
              <w:top w:color="000001" w:space="0" w:sz="4" w:val="single"/>
              <w:left w:color="000001" w:space="0" w:sz="4" w:val="single"/>
              <w:bottom w:color="000001" w:space="0" w:sz="4" w:val="single"/>
              <w:right w:color="000001" w:space="0" w:sz="4" w:val="single"/>
            </w:tcBorders>
            <w:shd w:fill="FFFFFF"/>
            <w:tcW w:type="dxa" w:w="2881"/>
            <w:tcMar>
              <w:top w:type="dxa" w:w="0"/>
              <w:left w:type="dxa" w:w="108"/>
              <w:bottom w:type="dxa" w:w="0"/>
              <w:right w:type="dxa" w:w="108"/>
            </w:tcMar>
          </w:tcPr>
          <w:p>
            <w:pPr>
              <w:pStyle w:val="style0"/>
              <w:spacing w:after="0" w:before="0" w:line="100" w:lineRule="atLeast"/>
            </w:pPr>
            <w:r>
              <w:rPr>
                <w:sz w:val="26"/>
                <w:szCs w:val="26"/>
                <w:rFonts w:ascii="Bitstream Charter" w:hAnsi="Bitstream Charter"/>
                <w:lang w:eastAsia="en-US"/>
              </w:rPr>
              <w:t>Humanas o de los hombres</w:t>
            </w:r>
          </w:p>
        </w:tc>
        <w:tc>
          <w:tcPr>
            <w:tcBorders>
              <w:top w:color="000001" w:space="0" w:sz="4" w:val="single"/>
              <w:left w:color="000001" w:space="0" w:sz="4" w:val="single"/>
              <w:bottom w:color="000001" w:space="0" w:sz="4" w:val="single"/>
              <w:right w:color="000001" w:space="0" w:sz="4" w:val="single"/>
            </w:tcBorders>
            <w:shd w:fill="FFFFFF"/>
            <w:tcW w:type="dxa" w:w="2866"/>
            <w:tcMar>
              <w:top w:type="dxa" w:w="0"/>
              <w:left w:type="dxa" w:w="108"/>
              <w:bottom w:type="dxa" w:w="0"/>
              <w:right w:type="dxa" w:w="108"/>
            </w:tcMar>
          </w:tcPr>
          <w:p>
            <w:pPr>
              <w:pStyle w:val="style0"/>
              <w:spacing w:after="0" w:before="0" w:line="100" w:lineRule="atLeast"/>
            </w:pPr>
            <w:r>
              <w:rPr>
                <w:sz w:val="26"/>
                <w:szCs w:val="26"/>
                <w:rFonts w:ascii="Bitstream Charter" w:hAnsi="Bitstream Charter"/>
                <w:lang w:eastAsia="en-US"/>
              </w:rPr>
              <w:t>Derecho humano</w:t>
            </w:r>
          </w:p>
        </w:tc>
        <w:tc>
          <w:tcPr>
            <w:tcBorders>
              <w:top w:color="000001" w:space="0" w:sz="4" w:val="single"/>
              <w:left w:color="000001" w:space="0" w:sz="4" w:val="single"/>
              <w:bottom w:color="000001" w:space="0" w:sz="4" w:val="single"/>
              <w:right w:color="000001" w:space="0" w:sz="4" w:val="single"/>
            </w:tcBorders>
            <w:shd w:fill="FFFFFF"/>
            <w:tcW w:type="dxa" w:w="2898"/>
            <w:tcMar>
              <w:top w:type="dxa" w:w="0"/>
              <w:left w:type="dxa" w:w="108"/>
              <w:bottom w:type="dxa" w:w="0"/>
              <w:right w:type="dxa" w:w="108"/>
            </w:tcMar>
          </w:tcPr>
          <w:p>
            <w:pPr>
              <w:pStyle w:val="style0"/>
              <w:spacing w:after="0" w:before="0" w:line="100" w:lineRule="atLeast"/>
            </w:pPr>
            <w:r>
              <w:rPr>
                <w:sz w:val="26"/>
                <w:szCs w:val="26"/>
                <w:rFonts w:ascii="Bitstream Charter" w:hAnsi="Bitstream Charter"/>
                <w:lang w:eastAsia="en-US"/>
              </w:rPr>
              <w:t>Edad de la razón</w:t>
            </w:r>
          </w:p>
        </w:tc>
      </w:tr>
      <w:tr>
        <w:trPr>
          <w:cantSplit w:val="off"/>
        </w:trPr>
        <w:tc>
          <w:tcPr>
            <w:tcBorders>
              <w:top w:color="000001" w:space="0" w:sz="4" w:val="single"/>
              <w:left w:color="000001" w:space="0" w:sz="4" w:val="single"/>
              <w:bottom w:color="000001" w:space="0" w:sz="4" w:val="single"/>
              <w:right w:color="000001" w:space="0" w:sz="4" w:val="single"/>
            </w:tcBorders>
            <w:shd w:fill="FFFFFF"/>
            <w:tcW w:type="dxa" w:w="2881"/>
            <w:tcMar>
              <w:top w:type="dxa" w:w="0"/>
              <w:left w:type="dxa" w:w="108"/>
              <w:bottom w:type="dxa" w:w="0"/>
              <w:right w:type="dxa" w:w="108"/>
            </w:tcMar>
          </w:tcPr>
          <w:p>
            <w:pPr>
              <w:pStyle w:val="style0"/>
              <w:spacing w:after="0" w:before="0" w:line="100" w:lineRule="atLeast"/>
            </w:pPr>
            <w:r>
              <w:rPr>
                <w:sz w:val="26"/>
                <w:b/>
                <w:szCs w:val="26"/>
                <w:rFonts w:ascii="Bitstream Charter" w:hAnsi="Bitstream Charter"/>
                <w:lang w:eastAsia="en-US"/>
              </w:rPr>
              <w:t>Edades</w:t>
            </w:r>
          </w:p>
        </w:tc>
        <w:tc>
          <w:tcPr>
            <w:tcBorders>
              <w:top w:color="000001" w:space="0" w:sz="4" w:val="single"/>
              <w:left w:color="000001" w:space="0" w:sz="4" w:val="single"/>
              <w:bottom w:color="000001" w:space="0" w:sz="4" w:val="single"/>
              <w:right w:color="000001" w:space="0" w:sz="4" w:val="single"/>
            </w:tcBorders>
            <w:shd w:fill="FFFFFF"/>
            <w:tcW w:type="dxa" w:w="2866"/>
            <w:tcMar>
              <w:top w:type="dxa" w:w="0"/>
              <w:left w:type="dxa" w:w="108"/>
              <w:bottom w:type="dxa" w:w="0"/>
              <w:right w:type="dxa" w:w="108"/>
            </w:tcMar>
          </w:tcPr>
          <w:p>
            <w:pPr>
              <w:pStyle w:val="style0"/>
              <w:spacing w:after="0" w:before="0" w:line="100" w:lineRule="atLeast"/>
            </w:pPr>
            <w:r>
              <w:rPr>
                <w:sz w:val="26"/>
                <w:b/>
                <w:szCs w:val="26"/>
                <w:rFonts w:ascii="Bitstream Charter" w:hAnsi="Bitstream Charter"/>
                <w:lang w:eastAsia="en-US"/>
              </w:rPr>
              <w:t>Instituciones</w:t>
            </w:r>
          </w:p>
        </w:tc>
        <w:tc>
          <w:tcPr>
            <w:tcBorders>
              <w:top w:color="000001" w:space="0" w:sz="4" w:val="single"/>
              <w:left w:color="000001" w:space="0" w:sz="4" w:val="single"/>
              <w:bottom w:color="000001" w:space="0" w:sz="4" w:val="single"/>
              <w:right w:color="000001" w:space="0" w:sz="4" w:val="single"/>
            </w:tcBorders>
            <w:shd w:fill="FFFFFF"/>
            <w:tcW w:type="dxa" w:w="2898"/>
            <w:tcMar>
              <w:top w:type="dxa" w:w="0"/>
              <w:left w:type="dxa" w:w="108"/>
              <w:bottom w:type="dxa" w:w="0"/>
              <w:right w:type="dxa" w:w="108"/>
            </w:tcMar>
          </w:tcPr>
          <w:p>
            <w:pPr>
              <w:pStyle w:val="style0"/>
              <w:spacing w:after="0" w:before="0" w:line="100" w:lineRule="atLeast"/>
            </w:pPr>
            <w:r>
              <w:rPr>
                <w:sz w:val="26"/>
                <w:b/>
                <w:szCs w:val="26"/>
                <w:rFonts w:ascii="Bitstream Charter" w:hAnsi="Bitstream Charter"/>
                <w:lang w:eastAsia="en-US"/>
              </w:rPr>
              <w:t>Regímenes</w:t>
            </w:r>
          </w:p>
        </w:tc>
      </w:tr>
    </w:tbl>
    <w:p>
      <w:pPr>
        <w:pStyle w:val="style0"/>
      </w:pPr>
      <w:r>
        <w:rPr/>
      </w:r>
    </w:p>
    <w:p>
      <w:pPr>
        <w:pStyle w:val="style22"/>
      </w:pPr>
      <w:r>
        <w:rPr>
          <w:sz w:val="26"/>
          <w:szCs w:val="26"/>
          <w:rFonts w:ascii="Bitstream Charter" w:hAnsi="Bitstream Charter"/>
        </w:rPr>
        <w:t>Edad de la Razón, incorpora logros de anteriores ciclos, e incluye nuevas aportaciones.</w:t>
      </w:r>
    </w:p>
    <w:p>
      <w:pPr>
        <w:pStyle w:val="style22"/>
      </w:pPr>
      <w:r>
        <w:rPr>
          <w:sz w:val="26"/>
          <w:b/>
          <w:szCs w:val="26"/>
          <w:rFonts w:ascii="Bitstream Charter" w:hAnsi="Bitstream Charter"/>
        </w:rPr>
        <w:t>Cuerpo</w:t>
      </w:r>
      <w:r>
        <w:rPr>
          <w:sz w:val="26"/>
          <w:szCs w:val="26"/>
          <w:rFonts w:ascii="Bitstream Charter" w:hAnsi="Bitstream Charter"/>
        </w:rPr>
        <w:t>: “Lenguaje mudo”</w:t>
      </w:r>
      <w:r>
        <w:rPr>
          <w:sz w:val="26"/>
          <w:szCs w:val="26"/>
          <w:rFonts w:ascii="Bitstream Charter" w:hAnsi="Bitstream Charter"/>
          <w:lang w:eastAsia="en-US"/>
        </w:rPr>
        <w:t xml:space="preserve">                                                                                                                           </w:t>
      </w:r>
      <w:r>
        <w:rPr>
          <w:sz w:val="26"/>
          <w:szCs w:val="26"/>
          <w:rFonts w:ascii="Bitstream Charter" w:hAnsi="Bitstream Charter"/>
        </w:rPr>
        <w:t xml:space="preserve"> mediación: lenguaje poético. El “primer” lenguaje: la poesía.</w:t>
      </w:r>
      <w:r>
        <w:rPr>
          <w:sz w:val="26"/>
          <w:szCs w:val="26"/>
          <w:rFonts w:ascii="Bitstream Charter" w:hAnsi="Bitstream Charter"/>
          <w:lang w:eastAsia="en-US"/>
        </w:rPr>
        <w:t xml:space="preserve">                                                 </w:t>
      </w:r>
      <w:r>
        <w:rPr>
          <w:sz w:val="26"/>
          <w:szCs w:val="26"/>
          <w:rFonts w:ascii="Bitstream Charter" w:hAnsi="Bitstream Charter"/>
        </w:rPr>
        <w:t xml:space="preserve"> </w:t>
      </w:r>
      <w:r>
        <w:rPr>
          <w:sz w:val="26"/>
          <w:b/>
          <w:szCs w:val="26"/>
          <w:rFonts w:ascii="Bitstream Charter" w:hAnsi="Bitstream Charter"/>
        </w:rPr>
        <w:t>Mente</w:t>
      </w:r>
      <w:r>
        <w:rPr>
          <w:sz w:val="26"/>
          <w:szCs w:val="26"/>
          <w:rFonts w:ascii="Bitstream Charter" w:hAnsi="Bitstream Charter"/>
        </w:rPr>
        <w:t>: Lenguaje racional.</w:t>
      </w:r>
    </w:p>
    <w:p>
      <w:pPr>
        <w:pStyle w:val="style22"/>
      </w:pPr>
      <w:r>
        <w:rPr>
          <w:sz w:val="26"/>
          <w:szCs w:val="26"/>
          <w:rFonts w:ascii="Bitstream Charter" w:hAnsi="Bitstream Charter"/>
        </w:rPr>
        <w:t>El arte además de sensación y emoción es también conocimiento. En el uso de fantasías se construyen figuras humanas. Lógica de identidad.</w:t>
      </w:r>
    </w:p>
    <w:p>
      <w:pPr>
        <w:pStyle w:val="style22"/>
      </w:pPr>
      <w:r>
        <w:rPr>
          <w:sz w:val="26"/>
          <w:szCs w:val="26"/>
          <w:rFonts w:ascii="Bitstream Charter" w:hAnsi="Bitstream Charter"/>
        </w:rPr>
        <w:t>Texto de clase: “de la lógica poética”.</w:t>
      </w:r>
    </w:p>
    <w:p>
      <w:pPr>
        <w:pStyle w:val="style22"/>
      </w:pPr>
      <w:r>
        <w:rPr>
          <w:sz w:val="26"/>
          <w:szCs w:val="26"/>
          <w:rFonts w:ascii="Bitstream Charter" w:hAnsi="Bitstream Charter"/>
        </w:rPr>
        <w:t>Habla de su concepción de una lógica poética. Es su aportación a las lógicas estéticas modernas.</w:t>
      </w:r>
    </w:p>
    <w:p>
      <w:pPr>
        <w:pStyle w:val="style22"/>
      </w:pPr>
      <w:r>
        <w:rPr>
          <w:sz w:val="26"/>
          <w:szCs w:val="26"/>
          <w:rFonts w:ascii="Bitstream Charter" w:hAnsi="Bitstream Charter"/>
        </w:rPr>
        <w:t>Pensamiento y lenguaje, no pueden ir por separado.</w:t>
      </w:r>
    </w:p>
    <w:p>
      <w:pPr>
        <w:pStyle w:val="style22"/>
      </w:pPr>
      <w:r>
        <w:rPr>
          <w:sz w:val="26"/>
          <w:szCs w:val="26"/>
          <w:rFonts w:ascii="Bitstream Charter" w:hAnsi="Bitstream Charter"/>
        </w:rPr>
        <w:t>3 pasos: habla muda, habla poética (poetas heróicos),habla racional (filósofos).</w:t>
      </w:r>
    </w:p>
    <w:p>
      <w:pPr>
        <w:pStyle w:val="style22"/>
      </w:pPr>
      <w:r>
        <w:rPr/>
      </w:r>
    </w:p>
    <w:p>
      <w:pPr>
        <w:pStyle w:val="style26"/>
        <w:tabs>
          <w:tab w:leader="none" w:pos="720" w:val="left"/>
          <w:tab w:leader="none" w:pos="1069" w:val="left"/>
          <w:tab w:leader="none" w:pos="1854" w:val="left"/>
          <w:tab w:leader="none" w:pos="2988" w:val="left"/>
          <w:tab w:leader="none" w:pos="4122" w:val="left"/>
          <w:tab w:leader="none" w:pos="5256" w:val="left"/>
          <w:tab w:leader="none" w:pos="6390" w:val="left"/>
          <w:tab w:leader="none" w:pos="7524" w:val="left"/>
          <w:tab w:leader="none" w:pos="8658" w:val="left"/>
          <w:tab w:leader="none" w:pos="9792" w:val="left"/>
          <w:tab w:leader="none" w:pos="10926" w:val="left"/>
          <w:tab w:leader="none" w:pos="12060" w:val="left"/>
        </w:tabs>
      </w:pPr>
      <w:r>
        <w:rPr>
          <w:sz w:val="26"/>
          <w:i/>
          <w:u w:val="single"/>
          <w:b/>
          <w:szCs w:val="26"/>
          <w:rFonts w:ascii="Bitstream Charter" w:hAnsi="Bitstream Charter"/>
        </w:rPr>
        <w:t>5. La estética como disciplina filosófica autónoma.: Alexander Baumgarten (1714-1762).</w:t>
      </w:r>
    </w:p>
    <w:p>
      <w:pPr>
        <w:pStyle w:val="style22"/>
      </w:pPr>
      <w:r>
        <w:rPr>
          <w:sz w:val="26"/>
          <w:szCs w:val="26"/>
          <w:rFonts w:ascii="Bitstream Charter" w:hAnsi="Bitstream Charter"/>
        </w:rPr>
        <w:t>Junto con Vico, era también un maestro de la retórica. Pensador que acuña el término “estética”- aesthetica (en latín), en 1735. Se hizo profesor de retórica y en 1748 de Estética. En España se tradujo con el nombre “Reflexiones filosóficas acerca de la poesía”. La obra fue publicada en 1750 y en 1758.</w:t>
      </w:r>
    </w:p>
    <w:p>
      <w:pPr>
        <w:pStyle w:val="style22"/>
      </w:pPr>
      <w:r>
        <w:rPr>
          <w:sz w:val="26"/>
          <w:szCs w:val="26"/>
          <w:rFonts w:ascii="Bitstream Charter" w:hAnsi="Bitstream Charter"/>
        </w:rPr>
        <w:t>-Pensamiento:</w:t>
      </w:r>
    </w:p>
    <w:p>
      <w:pPr>
        <w:pStyle w:val="style27"/>
      </w:pPr>
      <w:r>
        <w:rPr>
          <w:sz w:val="26"/>
          <w:szCs w:val="26"/>
          <w:rFonts w:ascii="Bitstream Charter" w:hAnsi="Bitstream Charter"/>
        </w:rPr>
        <w:t xml:space="preserve"> “</w:t>
      </w:r>
      <w:r>
        <w:rPr>
          <w:sz w:val="26"/>
          <w:szCs w:val="26"/>
          <w:rFonts w:ascii="Bitstream Charter" w:hAnsi="Bitstream Charter"/>
        </w:rPr>
        <w:t xml:space="preserve">Reflexiones filosóficas acerca de la filosofía” es un trabajo en el que se aprecia el valor que da a la poesía. Distingue en la poesía 5 elementos: </w:t>
      </w:r>
    </w:p>
    <w:p>
      <w:pPr>
        <w:pStyle w:val="style22"/>
      </w:pPr>
      <w:r>
        <w:rPr>
          <w:sz w:val="26"/>
          <w:szCs w:val="26"/>
          <w:rFonts w:ascii="Bitstream Charter" w:hAnsi="Bitstream Charter"/>
        </w:rPr>
        <w:t>1-</w:t>
      </w:r>
      <w:r>
        <w:rPr>
          <w:sz w:val="26"/>
          <w:b/>
          <w:szCs w:val="26"/>
          <w:rFonts w:ascii="Bitstream Charter" w:hAnsi="Bitstream Charter"/>
        </w:rPr>
        <w:t>POESIA</w:t>
      </w:r>
      <w:r>
        <w:rPr>
          <w:sz w:val="26"/>
          <w:szCs w:val="26"/>
          <w:rFonts w:ascii="Bitstream Charter" w:hAnsi="Bitstream Charter"/>
        </w:rPr>
        <w:t>: -práctico- “discurso sensible perfecto”- realización en el poema.</w:t>
      </w:r>
    </w:p>
    <w:p>
      <w:pPr>
        <w:pStyle w:val="style22"/>
      </w:pPr>
      <w:r>
        <w:rPr>
          <w:sz w:val="26"/>
          <w:szCs w:val="26"/>
          <w:rFonts w:ascii="Bitstream Charter" w:hAnsi="Bitstream Charter"/>
        </w:rPr>
        <w:t>2-</w:t>
      </w:r>
      <w:r>
        <w:rPr>
          <w:sz w:val="26"/>
          <w:b/>
          <w:szCs w:val="26"/>
          <w:rFonts w:ascii="Bitstream Charter" w:hAnsi="Bitstream Charter"/>
        </w:rPr>
        <w:t>POÉTICA</w:t>
      </w:r>
      <w:r>
        <w:rPr>
          <w:sz w:val="26"/>
          <w:szCs w:val="26"/>
          <w:rFonts w:ascii="Bitstream Charter" w:hAnsi="Bitstream Charter"/>
        </w:rPr>
        <w:t>: -teórico- “complejo de reglas al que la poesía ha de conformarse”. Sigue la tradición que viene de lejos. Teoría interna a un arte concreto (poesía).</w:t>
      </w:r>
    </w:p>
    <w:p>
      <w:pPr>
        <w:pStyle w:val="style22"/>
      </w:pPr>
      <w:r>
        <w:rPr>
          <w:sz w:val="26"/>
          <w:b/>
          <w:szCs w:val="26"/>
          <w:rFonts w:ascii="Bitstream Charter" w:hAnsi="Bitstream Charter"/>
        </w:rPr>
        <w:t>3-FILOSOFÍA POÉTICA</w:t>
      </w:r>
      <w:r>
        <w:rPr>
          <w:sz w:val="26"/>
          <w:szCs w:val="26"/>
          <w:rFonts w:ascii="Bitstream Charter" w:hAnsi="Bitstream Charter"/>
        </w:rPr>
        <w:t>: -teórico-  “ciencia poética”. (Aquí reside la innovación).</w:t>
      </w:r>
    </w:p>
    <w:p>
      <w:pPr>
        <w:pStyle w:val="style22"/>
      </w:pPr>
      <w:r>
        <w:rPr>
          <w:sz w:val="26"/>
          <w:szCs w:val="26"/>
          <w:rFonts w:ascii="Bitstream Charter" w:hAnsi="Bitstream Charter"/>
        </w:rPr>
        <w:t>4-</w:t>
      </w:r>
      <w:r>
        <w:rPr>
          <w:sz w:val="26"/>
          <w:b/>
          <w:szCs w:val="26"/>
          <w:rFonts w:ascii="Bitstream Charter" w:hAnsi="Bitstream Charter"/>
        </w:rPr>
        <w:t>ARTE POÉTICA</w:t>
      </w:r>
      <w:r>
        <w:rPr>
          <w:sz w:val="26"/>
          <w:szCs w:val="26"/>
          <w:rFonts w:ascii="Bitstream Charter" w:hAnsi="Bitstream Charter"/>
        </w:rPr>
        <w:t>:-práctico- “hábito o disposición de componer el poema”. Destreza para escribir poemas.</w:t>
      </w:r>
    </w:p>
    <w:p>
      <w:pPr>
        <w:pStyle w:val="style22"/>
      </w:pPr>
      <w:r>
        <w:rPr>
          <w:sz w:val="26"/>
          <w:szCs w:val="26"/>
          <w:rFonts w:ascii="Bitstream Charter" w:hAnsi="Bitstream Charter"/>
        </w:rPr>
        <w:t>5-</w:t>
      </w:r>
      <w:r>
        <w:rPr>
          <w:sz w:val="26"/>
          <w:b/>
          <w:szCs w:val="26"/>
          <w:rFonts w:ascii="Bitstream Charter" w:hAnsi="Bitstream Charter"/>
        </w:rPr>
        <w:t>POETA</w:t>
      </w:r>
      <w:r>
        <w:rPr>
          <w:sz w:val="26"/>
          <w:szCs w:val="26"/>
          <w:rFonts w:ascii="Bitstream Charter" w:hAnsi="Bitstream Charter"/>
        </w:rPr>
        <w:t>:-práctico-“hombre que goza con esa inclinación”. (El término “goce” aparece mucho en el pensamiento estético del sg. XVIII). (poeta en Aristóteles: mímesis de acciones de un personaje + si la mímesis está en una composición, le da unidad).</w:t>
      </w:r>
    </w:p>
    <w:p>
      <w:pPr>
        <w:pStyle w:val="style22"/>
      </w:pPr>
      <w:r>
        <w:rPr>
          <w:sz w:val="26"/>
          <w:szCs w:val="26"/>
          <w:rFonts w:ascii="Bitstream Charter" w:hAnsi="Bitstream Charter"/>
        </w:rPr>
        <w:t xml:space="preserve">Discípulo de </w:t>
      </w:r>
      <w:r>
        <w:rPr>
          <w:sz w:val="26"/>
          <w:b/>
          <w:szCs w:val="26"/>
          <w:bCs/>
          <w:rFonts w:ascii="Bitstream Charter" w:hAnsi="Bitstream Charter"/>
        </w:rPr>
        <w:t xml:space="preserve">Christian Wolff </w:t>
      </w:r>
      <w:r>
        <w:rPr>
          <w:sz w:val="26"/>
          <w:szCs w:val="26"/>
          <w:rFonts w:ascii="Bitstream Charter" w:hAnsi="Bitstream Charter"/>
        </w:rPr>
        <w:t xml:space="preserve">(1679-1754). Que a su vez éste es discípulo de </w:t>
      </w:r>
      <w:r>
        <w:rPr>
          <w:sz w:val="26"/>
          <w:b/>
          <w:szCs w:val="26"/>
          <w:bCs/>
          <w:rFonts w:ascii="Bitstream Charter" w:hAnsi="Bitstream Charter"/>
        </w:rPr>
        <w:t>Leibniz</w:t>
      </w:r>
      <w:r>
        <w:rPr>
          <w:sz w:val="26"/>
          <w:szCs w:val="26"/>
          <w:rFonts w:ascii="Bitstream Charter" w:hAnsi="Bitstream Charter"/>
        </w:rPr>
        <w:t>. De este recibe  formación escolástico-racional, maestro de Baumgarten y de Kant.</w:t>
      </w:r>
    </w:p>
    <w:p>
      <w:pPr>
        <w:pStyle w:val="style22"/>
      </w:pPr>
      <w:r>
        <w:rPr>
          <w:sz w:val="26"/>
          <w:szCs w:val="26"/>
          <w:rFonts w:ascii="Bitstream Charter" w:hAnsi="Bitstream Charter"/>
        </w:rPr>
        <w:t>Conocimiento de racional claro y distinto, y conocimiento sensible (sentidos). Se le considera inferior, pero para el se puede conocer la belleza de los objetos que percibimos. Nuevo concepto de belleza (antes era ideal) ahora se nos remite a diferentes formas de conocimiento.</w:t>
      </w:r>
    </w:p>
    <w:p>
      <w:pPr>
        <w:pStyle w:val="style22"/>
      </w:pPr>
      <w:r>
        <w:rPr>
          <w:sz w:val="26"/>
          <w:szCs w:val="26"/>
          <w:rFonts w:ascii="Bitstream Charter" w:hAnsi="Bitstream Charter"/>
        </w:rPr>
        <w:t>Baumgarten introduce una nueva delimitación y término de la nueva disciplina.</w:t>
      </w:r>
    </w:p>
    <w:p>
      <w:pPr>
        <w:pStyle w:val="style22"/>
      </w:pPr>
      <w:r>
        <w:rPr>
          <w:sz w:val="26"/>
          <w:szCs w:val="26"/>
          <w:rFonts w:ascii="Bitstream Charter" w:hAnsi="Bitstream Charter"/>
        </w:rPr>
        <w:t xml:space="preserve">En su innovación con la </w:t>
      </w:r>
      <w:r>
        <w:rPr>
          <w:sz w:val="26"/>
          <w:b/>
          <w:szCs w:val="26"/>
          <w:rFonts w:ascii="Bitstream Charter" w:hAnsi="Bitstream Charter"/>
        </w:rPr>
        <w:t>FILOSOFÍA POÉTICA, “</w:t>
      </w:r>
      <w:r>
        <w:rPr>
          <w:sz w:val="26"/>
          <w:szCs w:val="26"/>
          <w:rFonts w:ascii="Bitstream Charter" w:hAnsi="Bitstream Charter"/>
        </w:rPr>
        <w:t>ciencia que dirige el discurso sensible a su perfección”, “ciencia cognoscitiva inferior”- aesthetica (ciencia del conocimiento sensitivo).  “ciencia de la razón análoga”- analogía, relación de similitud para establecer que el</w:t>
      </w:r>
      <w:r>
        <w:rPr>
          <w:sz w:val="26"/>
          <w:szCs w:val="26"/>
          <w:rFonts w:ascii="Bitstream Charter" w:hAnsi="Bitstream Charter"/>
          <w:lang w:eastAsia="en-US"/>
        </w:rPr>
        <w:t xml:space="preserve"> </w:t>
      </w:r>
      <w:r>
        <w:rPr>
          <w:sz w:val="26"/>
          <w:szCs w:val="26"/>
          <w:rFonts w:ascii="Bitstream Charter" w:hAnsi="Bitstream Charter"/>
        </w:rPr>
        <w:t xml:space="preserve"> conocimiento sensible es similar al racional. Teoría de las artes liberales, consolidadas las artes como unidad. (Pintura, arquitectura, escultura, poesía).</w:t>
      </w:r>
    </w:p>
    <w:p>
      <w:pPr>
        <w:pStyle w:val="style22"/>
      </w:pPr>
      <w:r>
        <w:rPr>
          <w:sz w:val="26"/>
          <w:szCs w:val="26"/>
          <w:rFonts w:ascii="Bitstream Charter" w:hAnsi="Bitstream Charter"/>
        </w:rPr>
        <w:t>En la Ilustración, no sólo se habla de ciencias y filosofías, también de arte.</w:t>
      </w:r>
    </w:p>
    <w:p>
      <w:pPr>
        <w:pStyle w:val="style0"/>
      </w:pPr>
      <w:r>
        <w:rPr/>
      </w:r>
    </w:p>
    <w:p>
      <w:pPr>
        <w:pStyle w:val="style22"/>
      </w:pPr>
      <w:r>
        <w:rPr>
          <w:sz w:val="26"/>
          <w:b/>
          <w:szCs w:val="26"/>
          <w:bCs/>
          <w:rFonts w:ascii="Bitstream Charter" w:hAnsi="Bitstream Charter"/>
        </w:rPr>
        <w:t>AESTHÉTICA</w:t>
      </w:r>
      <w:r>
        <w:rPr>
          <w:sz w:val="26"/>
          <w:szCs w:val="26"/>
          <w:rFonts w:ascii="Bitstream Charter" w:hAnsi="Bitstream Charter"/>
        </w:rPr>
        <w:t xml:space="preserve"> (teoría). “Ciencia del conocimiento sensible”.</w:t>
      </w:r>
    </w:p>
    <w:p>
      <w:pPr>
        <w:pStyle w:val="style22"/>
      </w:pPr>
      <w:r>
        <w:rPr>
          <w:sz w:val="26"/>
          <w:b/>
          <w:szCs w:val="26"/>
          <w:bCs/>
          <w:rFonts w:ascii="Bitstream Charter" w:hAnsi="Bitstream Charter"/>
        </w:rPr>
        <w:t>ESTÉTICA</w:t>
      </w:r>
      <w:r>
        <w:rPr>
          <w:sz w:val="26"/>
          <w:szCs w:val="26"/>
          <w:rFonts w:ascii="Bitstream Charter" w:hAnsi="Bitstream Charter"/>
        </w:rPr>
        <w:t xml:space="preserve"> (experiencia estética). Se divide en:</w:t>
      </w:r>
    </w:p>
    <w:p>
      <w:pPr>
        <w:pStyle w:val="style22"/>
      </w:pPr>
      <w:r>
        <w:rPr>
          <w:sz w:val="26"/>
          <w:szCs w:val="26"/>
          <w:rFonts w:ascii="Bitstream Charter" w:hAnsi="Bitstream Charter"/>
          <w:lang w:eastAsia="en-US"/>
        </w:rPr>
        <w:t>1-</w:t>
      </w:r>
      <w:r>
        <w:rPr>
          <w:sz w:val="26"/>
          <w:u w:val="single"/>
          <w:szCs w:val="26"/>
          <w:rFonts w:ascii="Bitstream Charter" w:hAnsi="Bitstream Charter"/>
          <w:lang w:eastAsia="en-US"/>
        </w:rPr>
        <w:t>Natural</w:t>
      </w:r>
      <w:r>
        <w:rPr>
          <w:sz w:val="26"/>
          <w:szCs w:val="26"/>
          <w:rFonts w:ascii="Bitstream Charter" w:hAnsi="Bitstream Charter"/>
          <w:lang w:eastAsia="en-US"/>
        </w:rPr>
        <w:t>:      INNATA: “ingenio bello innato”, “la disposición natural de todo alma a pensar de modo bello” (predisposición a lo bello).</w:t>
      </w:r>
    </w:p>
    <w:p>
      <w:pPr>
        <w:pStyle w:val="style27"/>
      </w:pPr>
      <w:r>
        <w:rPr>
          <w:sz w:val="26"/>
          <w:szCs w:val="26"/>
          <w:rFonts w:ascii="Bitstream Charter" w:hAnsi="Bitstream Charter"/>
        </w:rPr>
        <w:tab/>
        <w:tab/>
        <w:t>ADQUIRIDA: por medio de educación o formación. (con esta idea se abre paso a adquirir una formación también estética, perfeccionamiento del conocimiento sensible)</w:t>
      </w:r>
    </w:p>
    <w:p>
      <w:pPr>
        <w:pStyle w:val="style22"/>
      </w:pPr>
      <w:r>
        <w:rPr>
          <w:sz w:val="26"/>
          <w:szCs w:val="26"/>
          <w:rFonts w:ascii="Bitstream Charter" w:hAnsi="Bitstream Charter"/>
        </w:rPr>
        <w:t>2-</w:t>
      </w:r>
      <w:r>
        <w:rPr>
          <w:sz w:val="26"/>
          <w:u w:val="single"/>
          <w:szCs w:val="26"/>
          <w:rFonts w:ascii="Bitstream Charter" w:hAnsi="Bitstream Charter"/>
        </w:rPr>
        <w:t>Aplicada</w:t>
      </w:r>
      <w:r>
        <w:rPr>
          <w:sz w:val="26"/>
          <w:szCs w:val="26"/>
          <w:rFonts w:ascii="Bitstream Charter" w:hAnsi="Bitstream Charter"/>
        </w:rPr>
        <w:t xml:space="preserve"> (artificial): preparar materia para que el cto común sea mejor, adaptar a la comprensión común, (bulgarización), extender afinamiento del conocimiento, buenos principios morales. En la vida común, mejorar la conducta.</w:t>
      </w:r>
    </w:p>
    <w:p>
      <w:pPr>
        <w:pStyle w:val="style22"/>
      </w:pPr>
      <w:r>
        <w:rPr>
          <w:sz w:val="26"/>
          <w:szCs w:val="26"/>
          <w:rFonts w:ascii="Bitstream Charter" w:hAnsi="Bitstream Charter"/>
        </w:rPr>
        <w:t>-</w:t>
      </w:r>
      <w:r>
        <w:rPr>
          <w:sz w:val="26"/>
          <w:b/>
          <w:szCs w:val="26"/>
          <w:bCs/>
          <w:rFonts w:ascii="Bitstream Charter" w:hAnsi="Bitstream Charter"/>
        </w:rPr>
        <w:t>Leibniz</w:t>
      </w:r>
      <w:r>
        <w:rPr>
          <w:sz w:val="26"/>
          <w:szCs w:val="26"/>
          <w:rFonts w:ascii="Bitstream Charter" w:hAnsi="Bitstream Charter"/>
        </w:rPr>
        <w:t>: “ce je no sais quoi”- (“ese yo no se qué”).</w:t>
      </w:r>
    </w:p>
    <w:p>
      <w:pPr>
        <w:pStyle w:val="style22"/>
      </w:pPr>
      <w:r>
        <w:rPr>
          <w:sz w:val="26"/>
          <w:szCs w:val="26"/>
          <w:rFonts w:ascii="Bitstream Charter" w:hAnsi="Bitstream Charter"/>
        </w:rPr>
        <w:t>-</w:t>
      </w:r>
      <w:r>
        <w:rPr>
          <w:sz w:val="26"/>
          <w:b/>
          <w:szCs w:val="26"/>
          <w:bCs/>
          <w:rFonts w:ascii="Bitstream Charter" w:hAnsi="Bitstream Charter"/>
        </w:rPr>
        <w:t>Umberto Eco</w:t>
      </w:r>
      <w:r>
        <w:rPr>
          <w:sz w:val="26"/>
          <w:szCs w:val="26"/>
          <w:rFonts w:ascii="Bitstream Charter" w:hAnsi="Bitstream Charter"/>
        </w:rPr>
        <w:t>. (1962): “obra abierta”. Una propuesta artística, asumida, recivida, interpretada, experimentada por el públoico.</w:t>
      </w:r>
    </w:p>
    <w:p>
      <w:pPr>
        <w:pStyle w:val="style22"/>
      </w:pPr>
      <w:r>
        <w:rPr>
          <w:sz w:val="26"/>
          <w:szCs w:val="26"/>
          <w:rFonts w:ascii="Bitstream Charter" w:hAnsi="Bitstream Charter"/>
        </w:rPr>
        <w:t>-</w:t>
      </w:r>
      <w:r>
        <w:rPr>
          <w:sz w:val="26"/>
          <w:b/>
          <w:szCs w:val="26"/>
          <w:bCs/>
          <w:rFonts w:ascii="Bitstream Charter" w:hAnsi="Bitstream Charter"/>
        </w:rPr>
        <w:t>Julio Cortazar</w:t>
      </w:r>
      <w:r>
        <w:rPr>
          <w:sz w:val="26"/>
          <w:szCs w:val="26"/>
          <w:rFonts w:ascii="Bitstream Charter" w:hAnsi="Bitstream Charter"/>
        </w:rPr>
        <w:t>: “Rayuela” el orden de lectura no es lineal.</w:t>
      </w:r>
    </w:p>
    <w:p>
      <w:pPr>
        <w:pStyle w:val="style22"/>
      </w:pPr>
      <w:r>
        <w:rPr>
          <w:sz w:val="26"/>
          <w:szCs w:val="26"/>
          <w:rFonts w:ascii="Bitstream Charter" w:hAnsi="Bitstream Charter"/>
        </w:rPr>
        <w:t>(el Laocconte de Lessing define mucho mejor este esquema de Baumgarten).</w:t>
      </w:r>
    </w:p>
    <w:p>
      <w:pPr>
        <w:pStyle w:val="style0"/>
      </w:pPr>
      <w:r>
        <w:rPr/>
      </w:r>
    </w:p>
    <w:p>
      <w:pPr>
        <w:pStyle w:val="style0"/>
      </w:pPr>
      <w:r>
        <w:rPr/>
      </w:r>
    </w:p>
    <w:p>
      <w:pPr>
        <w:pStyle w:val="style26"/>
        <w:tabs>
          <w:tab w:leader="none" w:pos="720" w:val="left"/>
          <w:tab w:leader="none" w:pos="1069" w:val="left"/>
          <w:tab w:leader="none" w:pos="1854" w:val="left"/>
          <w:tab w:leader="none" w:pos="2988" w:val="left"/>
          <w:tab w:leader="none" w:pos="4122" w:val="left"/>
          <w:tab w:leader="none" w:pos="5256" w:val="left"/>
          <w:tab w:leader="none" w:pos="6390" w:val="left"/>
          <w:tab w:leader="none" w:pos="7524" w:val="left"/>
          <w:tab w:leader="none" w:pos="8658" w:val="left"/>
          <w:tab w:leader="none" w:pos="9792" w:val="left"/>
          <w:tab w:leader="none" w:pos="10926" w:val="left"/>
          <w:tab w:leader="none" w:pos="12060" w:val="left"/>
        </w:tabs>
      </w:pPr>
      <w:r>
        <w:rPr>
          <w:sz w:val="26"/>
          <w:i/>
          <w:u w:val="single"/>
          <w:b/>
          <w:szCs w:val="26"/>
          <w:iCs/>
          <w:bCs/>
          <w:rFonts w:ascii="Bitstream Charter" w:hAnsi="Bitstream Charter"/>
        </w:rPr>
        <w:t xml:space="preserve">6. </w:t>
      </w:r>
      <w:r>
        <w:rPr>
          <w:sz w:val="26"/>
          <w:i w:val="off"/>
          <w:u w:val="single"/>
          <w:b/>
          <w:szCs w:val="26"/>
          <w:iCs w:val="off"/>
          <w:bCs/>
          <w:rFonts w:ascii="Bitstream Charter" w:hAnsi="Bitstream Charter"/>
        </w:rPr>
        <w:t>Estética de la ilustración en Inglaterra: Lord Shaftesbury, Joseph Addison, Francis Hutcheson, David Hume</w:t>
      </w:r>
      <w:r>
        <w:rPr>
          <w:sz w:val="26"/>
          <w:i w:val="off"/>
          <w:b/>
          <w:szCs w:val="26"/>
          <w:iCs w:val="off"/>
          <w:bCs/>
          <w:rFonts w:ascii="Bitstream Charter" w:hAnsi="Bitstream Charter"/>
        </w:rPr>
        <w:t>,</w:t>
      </w:r>
      <w:r>
        <w:rPr>
          <w:sz w:val="26"/>
          <w:i/>
          <w:b/>
          <w:szCs w:val="26"/>
          <w:iCs/>
          <w:bCs/>
          <w:rFonts w:ascii="Bitstream Charter" w:hAnsi="Bitstream Charter"/>
        </w:rPr>
        <w:t xml:space="preserve"> </w:t>
      </w:r>
      <w:r>
        <w:rPr>
          <w:sz w:val="26"/>
          <w:i/>
          <w:u w:val="single"/>
          <w:b/>
          <w:szCs w:val="26"/>
          <w:iCs/>
          <w:bCs/>
          <w:rFonts w:ascii="Bitstream Charter" w:hAnsi="Bitstream Charter"/>
        </w:rPr>
        <w:t>Edmund</w:t>
      </w:r>
      <w:r>
        <w:rPr>
          <w:sz w:val="26"/>
          <w:i/>
          <w:b/>
          <w:szCs w:val="26"/>
          <w:iCs/>
          <w:bCs/>
          <w:rFonts w:ascii="Bitstream Charter" w:hAnsi="Bitstream Charter"/>
        </w:rPr>
        <w:t xml:space="preserve"> </w:t>
      </w:r>
      <w:r>
        <w:rPr>
          <w:sz w:val="26"/>
          <w:i/>
          <w:u w:val="single"/>
          <w:b/>
          <w:szCs w:val="26"/>
          <w:iCs/>
          <w:bCs/>
          <w:rFonts w:ascii="Bitstream Charter" w:hAnsi="Bitstream Charter"/>
        </w:rPr>
        <w:t>Burke</w:t>
      </w:r>
      <w:r>
        <w:rPr>
          <w:sz w:val="26"/>
          <w:i/>
          <w:b/>
          <w:szCs w:val="26"/>
          <w:iCs/>
          <w:bCs/>
          <w:rFonts w:ascii="Bitstream Charter" w:hAnsi="Bitstream Charter"/>
        </w:rPr>
        <w:t>.</w:t>
      </w:r>
    </w:p>
    <w:p>
      <w:pPr>
        <w:pStyle w:val="style5"/>
        <w:numPr>
          <w:ilvl w:val="4"/>
          <w:numId w:val="2"/>
        </w:numPr>
        <w:tabs>
          <w:tab w:leader="none" w:pos="-330" w:val="left"/>
          <w:tab w:leader="none" w:pos="409" w:val="left"/>
          <w:tab w:leader="none" w:pos="439" w:val="left"/>
          <w:tab w:leader="none" w:pos="469" w:val="left"/>
          <w:tab w:leader="none" w:pos="499" w:val="left"/>
          <w:tab w:leader="none" w:pos="529" w:val="left"/>
          <w:tab w:leader="none" w:pos="559" w:val="left"/>
          <w:tab w:leader="none" w:pos="589" w:val="left"/>
          <w:tab w:leader="none" w:pos="619" w:val="left"/>
          <w:tab w:leader="none" w:pos="649" w:val="left"/>
          <w:tab w:leader="none" w:pos="679" w:val="left"/>
        </w:tabs>
        <w:ind w:firstLine="30" w:left="-30" w:right="0"/>
      </w:pPr>
      <w:r>
        <w:rPr>
          <w:sz w:val="26"/>
          <w:b w:val="off"/>
          <w:szCs w:val="26"/>
          <w:bCs w:val="off"/>
          <w:rFonts w:ascii="Bitstream Charter" w:hAnsi="Bitstream Charter"/>
          <w:lang w:eastAsia="en-US"/>
        </w:rPr>
        <w:t xml:space="preserve">Ya en el siglo XVII Herbert of Cherbury (1582-1648) </w:t>
      </w:r>
      <w:r>
        <w:rPr>
          <w:sz w:val="26"/>
          <w:u w:val="single"/>
          <w:b w:val="off"/>
          <w:szCs w:val="26"/>
          <w:bCs w:val="off"/>
          <w:rFonts w:ascii="Bitstream Charter" w:hAnsi="Bitstream Charter"/>
          <w:lang w:eastAsia="en-US"/>
        </w:rPr>
        <w:t>De veritate</w:t>
      </w:r>
      <w:r>
        <w:rPr>
          <w:sz w:val="26"/>
          <w:b w:val="off"/>
          <w:szCs w:val="26"/>
          <w:bCs w:val="off"/>
          <w:rFonts w:ascii="Bitstream Charter" w:hAnsi="Bitstream Charter"/>
          <w:lang w:eastAsia="en-US"/>
        </w:rPr>
        <w:t xml:space="preserve"> (1624) (similar Descartes) criterio de verdad. Lo que intentó evitar es que la egemonía de un nuevo rey cambiara la realidad en ningún sentido. Búsqueda de la verdad Universal. “Pensemos libremente” en latín, reformulada en “think free” (libre pensamiento). Planteamientos fueron seguidos por John Locke (1632-1704). “ensallo sobre el entendimiento humano” (1690). históricamente es el punto de partida de la Ilustración en Ingalterra.</w:t>
      </w:r>
    </w:p>
    <w:p>
      <w:pPr>
        <w:pStyle w:val="style22"/>
        <w:tabs>
          <w:tab w:leader="none" w:pos="-330" w:val="left"/>
          <w:tab w:leader="none" w:pos="409" w:val="left"/>
          <w:tab w:leader="none" w:pos="439" w:val="left"/>
          <w:tab w:leader="none" w:pos="469" w:val="left"/>
          <w:tab w:leader="none" w:pos="499" w:val="left"/>
          <w:tab w:leader="none" w:pos="529" w:val="left"/>
          <w:tab w:leader="none" w:pos="559" w:val="left"/>
          <w:tab w:leader="none" w:pos="589" w:val="left"/>
          <w:tab w:leader="none" w:pos="619" w:val="left"/>
          <w:tab w:leader="none" w:pos="649" w:val="left"/>
          <w:tab w:leader="none" w:pos="679" w:val="left"/>
        </w:tabs>
        <w:ind w:firstLine="30" w:left="-30" w:right="0"/>
      </w:pPr>
      <w:r>
        <w:rPr/>
      </w:r>
    </w:p>
    <w:p>
      <w:pPr>
        <w:pStyle w:val="style27"/>
        <w:tabs>
          <w:tab w:leader="none" w:pos="-270" w:val="left"/>
          <w:tab w:leader="none" w:pos="469" w:val="left"/>
          <w:tab w:leader="none" w:pos="499" w:val="left"/>
          <w:tab w:leader="none" w:pos="529" w:val="left"/>
          <w:tab w:leader="none" w:pos="559" w:val="left"/>
          <w:tab w:leader="none" w:pos="589" w:val="left"/>
          <w:tab w:leader="none" w:pos="619" w:val="left"/>
          <w:tab w:leader="none" w:pos="649" w:val="left"/>
          <w:tab w:leader="none" w:pos="679" w:val="left"/>
          <w:tab w:leader="none" w:pos="709" w:val="left"/>
        </w:tabs>
      </w:pPr>
      <w:r>
        <w:rPr>
          <w:sz w:val="26"/>
          <w:b w:val="off"/>
          <w:szCs w:val="26"/>
          <w:bCs w:val="off"/>
          <w:rFonts w:ascii="Bitstream Charter" w:hAnsi="Bitstream Charter"/>
        </w:rPr>
        <w:t>Aportación: Un giro “subjetivista” del pensamiento estético. La época del clasicismo era objetivista. Predominaba el concepto de “bello”. Plantean ahora que la esperiencia estética es una dinámica del sujeto. Introducen una serie de planteamientos (también lo sublime) que llega hasta la revolución romántica (sg. XIX) (1º en Inglaterra y luego ya llegará al resto).</w:t>
      </w:r>
    </w:p>
    <w:p>
      <w:pPr>
        <w:pStyle w:val="style22"/>
        <w:tabs>
          <w:tab w:leader="none" w:pos="-330" w:val="left"/>
          <w:tab w:leader="none" w:pos="409" w:val="left"/>
          <w:tab w:leader="none" w:pos="439" w:val="left"/>
          <w:tab w:leader="none" w:pos="469" w:val="left"/>
          <w:tab w:leader="none" w:pos="499" w:val="left"/>
          <w:tab w:leader="none" w:pos="529" w:val="left"/>
          <w:tab w:leader="none" w:pos="559" w:val="left"/>
          <w:tab w:leader="none" w:pos="589" w:val="left"/>
          <w:tab w:leader="none" w:pos="619" w:val="left"/>
          <w:tab w:leader="none" w:pos="649" w:val="left"/>
          <w:tab w:leader="none" w:pos="679" w:val="left"/>
        </w:tabs>
        <w:ind w:firstLine="30" w:left="-30" w:right="0"/>
        <w:spacing w:after="120" w:before="0"/>
      </w:pPr>
      <w:r>
        <w:rPr/>
      </w:r>
    </w:p>
    <w:p>
      <w:pPr>
        <w:pStyle w:val="style22"/>
        <w:tabs>
          <w:tab w:leader="none" w:pos="-330" w:val="left"/>
          <w:tab w:leader="none" w:pos="409" w:val="left"/>
          <w:tab w:leader="none" w:pos="439" w:val="left"/>
          <w:tab w:leader="none" w:pos="469" w:val="left"/>
          <w:tab w:leader="none" w:pos="499" w:val="left"/>
          <w:tab w:leader="none" w:pos="529" w:val="left"/>
          <w:tab w:leader="none" w:pos="559" w:val="left"/>
          <w:tab w:leader="none" w:pos="589" w:val="left"/>
          <w:tab w:leader="none" w:pos="619" w:val="left"/>
          <w:tab w:leader="none" w:pos="649" w:val="left"/>
          <w:tab w:leader="none" w:pos="679" w:val="left"/>
        </w:tabs>
        <w:ind w:hanging="0" w:left="-30" w:right="0"/>
        <w:spacing w:after="120" w:before="0"/>
      </w:pPr>
      <w:r>
        <w:rPr/>
      </w:r>
    </w:p>
    <w:p>
      <w:pPr>
        <w:pStyle w:val="style22"/>
        <w:tabs>
          <w:tab w:leader="none" w:pos="-60" w:val="left"/>
          <w:tab w:leader="none" w:pos="679" w:val="left"/>
          <w:tab w:leader="none" w:pos="709" w:val="left"/>
        </w:tabs>
        <w:ind w:hanging="0" w:left="0" w:right="0"/>
        <w:spacing w:after="120" w:before="0"/>
      </w:pPr>
      <w:r>
        <w:rPr>
          <w:sz w:val="26"/>
          <w:b/>
          <w:szCs w:val="26"/>
          <w:bCs/>
          <w:rFonts w:ascii="Bitstream Charter" w:hAnsi="Bitstream Charter"/>
          <w:lang w:eastAsia="en-US"/>
        </w:rPr>
        <w:t>Anthony Ashley Cooper, Lord (aristócrata).</w:t>
      </w:r>
    </w:p>
    <w:p>
      <w:pPr>
        <w:pStyle w:val="style27"/>
        <w:tabs>
          <w:tab w:leader="none" w:pos="-270" w:val="left"/>
          <w:tab w:leader="none" w:pos="469" w:val="left"/>
          <w:tab w:leader="none" w:pos="499" w:val="left"/>
          <w:tab w:leader="none" w:pos="529" w:val="left"/>
          <w:tab w:leader="none" w:pos="559" w:val="left"/>
          <w:tab w:leader="none" w:pos="589" w:val="left"/>
          <w:tab w:leader="none" w:pos="619" w:val="left"/>
          <w:tab w:leader="none" w:pos="649" w:val="left"/>
          <w:tab w:leader="none" w:pos="679" w:val="left"/>
          <w:tab w:leader="none" w:pos="709" w:val="left"/>
        </w:tabs>
      </w:pPr>
      <w:r>
        <w:rPr>
          <w:sz w:val="26"/>
          <w:u w:val="single"/>
          <w:b/>
          <w:szCs w:val="26"/>
          <w:bCs/>
          <w:rFonts w:ascii="Bitstream Charter" w:hAnsi="Bitstream Charter"/>
        </w:rPr>
        <w:t xml:space="preserve">Lord </w:t>
      </w:r>
      <w:bookmarkStart w:id="0" w:name="DDE_LINK"/>
      <w:r>
        <w:rPr>
          <w:sz w:val="26"/>
          <w:u w:val="single"/>
          <w:b/>
          <w:szCs w:val="26"/>
          <w:bCs/>
          <w:rFonts w:ascii="Bitstream Charter" w:hAnsi="Bitstream Charter"/>
        </w:rPr>
        <w:t>Shaftesbury</w:t>
      </w:r>
      <w:bookmarkEnd w:id="0"/>
      <w:r>
        <w:rPr>
          <w:sz w:val="26"/>
          <w:b/>
          <w:szCs w:val="26"/>
          <w:bCs/>
          <w:rFonts w:ascii="Bitstream Charter" w:hAnsi="Bitstream Charter"/>
        </w:rPr>
      </w:r>
      <w:r>
        <w:rPr>
          <w:sz w:val="26"/>
          <w:b/>
          <w:szCs w:val="26"/>
          <w:bCs/>
          <w:rFonts w:ascii="Bitstream Charter" w:hAnsi="Bitstream Charter"/>
        </w:rPr>
        <w:t xml:space="preserve"> (1671-1713).</w:t>
      </w:r>
    </w:p>
    <w:p>
      <w:pPr>
        <w:pStyle w:val="style27"/>
        <w:tabs>
          <w:tab w:leader="none" w:pos="-270" w:val="left"/>
          <w:tab w:leader="none" w:pos="469" w:val="left"/>
          <w:tab w:leader="none" w:pos="499" w:val="left"/>
          <w:tab w:leader="none" w:pos="529" w:val="left"/>
          <w:tab w:leader="none" w:pos="559" w:val="left"/>
          <w:tab w:leader="none" w:pos="589" w:val="left"/>
          <w:tab w:leader="none" w:pos="619" w:val="left"/>
          <w:tab w:leader="none" w:pos="649" w:val="left"/>
          <w:tab w:leader="none" w:pos="679" w:val="left"/>
          <w:tab w:leader="none" w:pos="709" w:val="left"/>
        </w:tabs>
      </w:pPr>
      <w:r>
        <w:rPr>
          <w:sz w:val="26"/>
          <w:b w:val="off"/>
          <w:szCs w:val="26"/>
          <w:bCs w:val="off"/>
          <w:rFonts w:ascii="Bitstream Charter" w:hAnsi="Bitstream Charter"/>
        </w:rPr>
        <w:t>su gran obra fue escrita en sus últimos 6 años de vida. Intensa e interesante.</w:t>
      </w:r>
    </w:p>
    <w:p>
      <w:pPr>
        <w:pStyle w:val="style27"/>
        <w:tabs>
          <w:tab w:leader="none" w:pos="-270" w:val="left"/>
          <w:tab w:leader="none" w:pos="469" w:val="left"/>
          <w:tab w:leader="none" w:pos="499" w:val="left"/>
          <w:tab w:leader="none" w:pos="529" w:val="left"/>
          <w:tab w:leader="none" w:pos="559" w:val="left"/>
          <w:tab w:leader="none" w:pos="589" w:val="left"/>
          <w:tab w:leader="none" w:pos="619" w:val="left"/>
          <w:tab w:leader="none" w:pos="649" w:val="left"/>
          <w:tab w:leader="none" w:pos="679" w:val="left"/>
          <w:tab w:leader="none" w:pos="709" w:val="left"/>
        </w:tabs>
      </w:pPr>
      <w:r>
        <w:rPr>
          <w:sz w:val="26"/>
          <w:b w:val="off"/>
          <w:szCs w:val="26"/>
          <w:bCs w:val="off"/>
          <w:rFonts w:ascii="Bitstream Charter" w:hAnsi="Bitstream Charter"/>
        </w:rPr>
        <w:t xml:space="preserve">Influye en la obra de </w:t>
      </w:r>
      <w:r>
        <w:rPr>
          <w:sz w:val="26"/>
          <w:b/>
          <w:szCs w:val="26"/>
          <w:bCs/>
          <w:rFonts w:ascii="Bitstream Charter" w:hAnsi="Bitstream Charter"/>
        </w:rPr>
        <w:t>Kant</w:t>
      </w:r>
      <w:r>
        <w:rPr>
          <w:sz w:val="26"/>
          <w:b w:val="off"/>
          <w:szCs w:val="26"/>
          <w:bCs w:val="off"/>
          <w:rFonts w:ascii="Bitstream Charter" w:hAnsi="Bitstream Charter"/>
        </w:rPr>
        <w:t>, y sobretodo en la crítica del Juicio.</w:t>
      </w:r>
    </w:p>
    <w:p>
      <w:pPr>
        <w:pStyle w:val="style27"/>
        <w:tabs>
          <w:tab w:leader="none" w:pos="-270" w:val="left"/>
          <w:tab w:leader="none" w:pos="469" w:val="left"/>
          <w:tab w:leader="none" w:pos="499" w:val="left"/>
          <w:tab w:leader="none" w:pos="529" w:val="left"/>
          <w:tab w:leader="none" w:pos="559" w:val="left"/>
          <w:tab w:leader="none" w:pos="589" w:val="left"/>
          <w:tab w:leader="none" w:pos="619" w:val="left"/>
          <w:tab w:leader="none" w:pos="649" w:val="left"/>
          <w:tab w:leader="none" w:pos="679" w:val="left"/>
          <w:tab w:leader="none" w:pos="709" w:val="left"/>
        </w:tabs>
      </w:pPr>
      <w:r>
        <w:rPr>
          <w:sz w:val="26"/>
          <w:b w:val="off"/>
          <w:szCs w:val="26"/>
          <w:bCs w:val="off"/>
          <w:rFonts w:ascii="Bitstream Charter" w:hAnsi="Bitstream Charter"/>
        </w:rPr>
        <w:t>Su obra consta de diálogos (Platón) y tratados:</w:t>
      </w:r>
    </w:p>
    <w:p>
      <w:pPr>
        <w:pStyle w:val="style27"/>
        <w:tabs>
          <w:tab w:leader="none" w:pos="-270" w:val="left"/>
          <w:tab w:leader="none" w:pos="469" w:val="left"/>
          <w:tab w:leader="none" w:pos="499" w:val="left"/>
          <w:tab w:leader="none" w:pos="529" w:val="left"/>
          <w:tab w:leader="none" w:pos="559" w:val="left"/>
          <w:tab w:leader="none" w:pos="589" w:val="left"/>
          <w:tab w:leader="none" w:pos="619" w:val="left"/>
          <w:tab w:leader="none" w:pos="649" w:val="left"/>
          <w:tab w:leader="none" w:pos="679" w:val="left"/>
          <w:tab w:leader="none" w:pos="709" w:val="left"/>
        </w:tabs>
      </w:pPr>
      <w:r>
        <w:rPr>
          <w:sz w:val="26"/>
          <w:b w:val="off"/>
          <w:szCs w:val="26"/>
          <w:bCs w:val="off"/>
          <w:rFonts w:ascii="Bitstream Charter" w:hAnsi="Bitstream Charter"/>
        </w:rPr>
        <w:t>-</w:t>
      </w:r>
      <w:r>
        <w:rPr>
          <w:sz w:val="26"/>
          <w:u w:val="single"/>
          <w:b w:val="off"/>
          <w:szCs w:val="26"/>
          <w:bCs w:val="off"/>
          <w:rFonts w:ascii="Bitstream Charter" w:hAnsi="Bitstream Charter"/>
        </w:rPr>
        <w:t>Characteristics</w:t>
      </w:r>
      <w:r>
        <w:rPr>
          <w:sz w:val="26"/>
          <w:b w:val="off"/>
          <w:szCs w:val="26"/>
          <w:bCs w:val="off"/>
          <w:rFonts w:ascii="Bitstream Charter" w:hAnsi="Bitstream Charter"/>
        </w:rPr>
        <w:t xml:space="preserve"> (1709).</w:t>
      </w:r>
    </w:p>
    <w:p>
      <w:pPr>
        <w:pStyle w:val="style27"/>
        <w:tabs>
          <w:tab w:leader="none" w:pos="-270" w:val="left"/>
          <w:tab w:leader="none" w:pos="469" w:val="left"/>
          <w:tab w:leader="none" w:pos="499" w:val="left"/>
          <w:tab w:leader="none" w:pos="529" w:val="left"/>
          <w:tab w:leader="none" w:pos="559" w:val="left"/>
          <w:tab w:leader="none" w:pos="589" w:val="left"/>
          <w:tab w:leader="none" w:pos="619" w:val="left"/>
          <w:tab w:leader="none" w:pos="649" w:val="left"/>
          <w:tab w:leader="none" w:pos="679" w:val="left"/>
          <w:tab w:leader="none" w:pos="709" w:val="left"/>
        </w:tabs>
      </w:pPr>
      <w:r>
        <w:rPr>
          <w:sz w:val="26"/>
          <w:b w:val="off"/>
          <w:szCs w:val="26"/>
          <w:bCs w:val="off"/>
          <w:rFonts w:ascii="Bitstream Charter" w:hAnsi="Bitstream Charter"/>
        </w:rPr>
        <w:t>-</w:t>
      </w:r>
      <w:r>
        <w:rPr>
          <w:sz w:val="26"/>
          <w:u w:val="single"/>
          <w:b w:val="off"/>
          <w:szCs w:val="26"/>
          <w:bCs w:val="off"/>
          <w:rFonts w:ascii="Bitstream Charter" w:hAnsi="Bitstream Charter"/>
        </w:rPr>
        <w:t>The moralist</w:t>
      </w:r>
      <w:r>
        <w:rPr>
          <w:sz w:val="26"/>
          <w:b w:val="off"/>
          <w:szCs w:val="26"/>
          <w:bCs w:val="off"/>
          <w:rFonts w:ascii="Bitstream Charter" w:hAnsi="Bitstream Charter"/>
        </w:rPr>
        <w:t xml:space="preserve"> (1709).</w:t>
      </w:r>
    </w:p>
    <w:p>
      <w:pPr>
        <w:pStyle w:val="style27"/>
        <w:tabs>
          <w:tab w:leader="none" w:pos="-270" w:val="left"/>
          <w:tab w:leader="none" w:pos="469" w:val="left"/>
          <w:tab w:leader="none" w:pos="499" w:val="left"/>
          <w:tab w:leader="none" w:pos="529" w:val="left"/>
          <w:tab w:leader="none" w:pos="559" w:val="left"/>
          <w:tab w:leader="none" w:pos="589" w:val="left"/>
          <w:tab w:leader="none" w:pos="619" w:val="left"/>
          <w:tab w:leader="none" w:pos="649" w:val="left"/>
          <w:tab w:leader="none" w:pos="679" w:val="left"/>
          <w:tab w:leader="none" w:pos="709" w:val="left"/>
        </w:tabs>
      </w:pPr>
      <w:r>
        <w:rPr>
          <w:sz w:val="26"/>
          <w:b w:val="off"/>
          <w:szCs w:val="26"/>
          <w:bCs w:val="off"/>
          <w:rFonts w:ascii="Bitstream Charter" w:hAnsi="Bitstream Charter"/>
        </w:rPr>
        <w:t>Es platónico del sg XVIII, inglés. Influye decisibamente en la sintesis estética y ética.</w:t>
      </w:r>
    </w:p>
    <w:p>
      <w:pPr>
        <w:pStyle w:val="style27"/>
        <w:tabs>
          <w:tab w:leader="none" w:pos="-270" w:val="left"/>
          <w:tab w:leader="none" w:pos="469" w:val="left"/>
          <w:tab w:leader="none" w:pos="499" w:val="left"/>
          <w:tab w:leader="none" w:pos="529" w:val="left"/>
          <w:tab w:leader="none" w:pos="559" w:val="left"/>
          <w:tab w:leader="none" w:pos="589" w:val="left"/>
          <w:tab w:leader="none" w:pos="619" w:val="left"/>
          <w:tab w:leader="none" w:pos="649" w:val="left"/>
          <w:tab w:leader="none" w:pos="679" w:val="left"/>
          <w:tab w:leader="none" w:pos="709" w:val="left"/>
        </w:tabs>
      </w:pPr>
      <w:r>
        <w:rPr>
          <w:sz w:val="26"/>
          <w:b w:val="off"/>
          <w:szCs w:val="26"/>
          <w:bCs w:val="off"/>
          <w:rFonts w:ascii="Bitstream Charter" w:hAnsi="Bitstream Charter"/>
        </w:rPr>
        <w:t>Matices importantes:</w:t>
      </w:r>
    </w:p>
    <w:p>
      <w:pPr>
        <w:pStyle w:val="style27"/>
        <w:tabs>
          <w:tab w:leader="none" w:pos="-270" w:val="left"/>
          <w:tab w:leader="none" w:pos="469" w:val="left"/>
          <w:tab w:leader="none" w:pos="499" w:val="left"/>
          <w:tab w:leader="none" w:pos="529" w:val="left"/>
          <w:tab w:leader="none" w:pos="559" w:val="left"/>
          <w:tab w:leader="none" w:pos="589" w:val="left"/>
          <w:tab w:leader="none" w:pos="619" w:val="left"/>
          <w:tab w:leader="none" w:pos="649" w:val="left"/>
          <w:tab w:leader="none" w:pos="679" w:val="left"/>
          <w:tab w:leader="none" w:pos="709" w:val="left"/>
        </w:tabs>
      </w:pPr>
      <w:r>
        <w:rPr>
          <w:sz w:val="26"/>
          <w:b/>
          <w:szCs w:val="26"/>
          <w:bCs/>
          <w:rFonts w:ascii="Bitstream Charter" w:hAnsi="Bitstream Charter"/>
        </w:rPr>
        <w:t>1</w:t>
      </w:r>
      <w:r>
        <w:rPr>
          <w:sz w:val="26"/>
          <w:b w:val="off"/>
          <w:szCs w:val="26"/>
          <w:bCs w:val="off"/>
          <w:rFonts w:ascii="Bitstream Charter" w:hAnsi="Bitstream Charter"/>
        </w:rPr>
        <w:t>. afirmación de “Moral sense” (sentido moral) -sensación + feeling (sentimiento). Sensación, por los sentidos, VS sentimiento moral.</w:t>
      </w:r>
    </w:p>
    <w:p>
      <w:pPr>
        <w:pStyle w:val="style27"/>
        <w:tabs>
          <w:tab w:leader="none" w:pos="-270" w:val="left"/>
          <w:tab w:leader="none" w:pos="469" w:val="left"/>
          <w:tab w:leader="none" w:pos="499" w:val="left"/>
          <w:tab w:leader="none" w:pos="529" w:val="left"/>
          <w:tab w:leader="none" w:pos="559" w:val="left"/>
          <w:tab w:leader="none" w:pos="589" w:val="left"/>
          <w:tab w:leader="none" w:pos="619" w:val="left"/>
          <w:tab w:leader="none" w:pos="649" w:val="left"/>
          <w:tab w:leader="none" w:pos="679" w:val="left"/>
          <w:tab w:leader="none" w:pos="709" w:val="left"/>
        </w:tabs>
      </w:pPr>
      <w:r>
        <w:rPr>
          <w:sz w:val="26"/>
          <w:b w:val="off"/>
          <w:szCs w:val="26"/>
          <w:bCs w:val="off"/>
          <w:rFonts w:ascii="Bitstream Charter" w:hAnsi="Bitstream Charter"/>
        </w:rPr>
        <w:t>Define el “moral sense” como una facultad de aprender el bien moral, como naturaleza y arte./ sentido interno, de conocer tanto el bien moral como la belleza.</w:t>
      </w:r>
    </w:p>
    <w:p>
      <w:pPr>
        <w:pStyle w:val="style27"/>
        <w:tabs>
          <w:tab w:leader="none" w:pos="-270" w:val="left"/>
          <w:tab w:leader="none" w:pos="469" w:val="left"/>
          <w:tab w:leader="none" w:pos="499" w:val="left"/>
          <w:tab w:leader="none" w:pos="529" w:val="left"/>
          <w:tab w:leader="none" w:pos="559" w:val="left"/>
          <w:tab w:leader="none" w:pos="589" w:val="left"/>
          <w:tab w:leader="none" w:pos="619" w:val="left"/>
          <w:tab w:leader="none" w:pos="649" w:val="left"/>
          <w:tab w:leader="none" w:pos="679" w:val="left"/>
          <w:tab w:leader="none" w:pos="709" w:val="left"/>
        </w:tabs>
      </w:pPr>
      <w:r>
        <w:rPr>
          <w:sz w:val="26"/>
          <w:b/>
          <w:szCs w:val="26"/>
          <w:bCs/>
          <w:rFonts w:ascii="Bitstream Charter" w:hAnsi="Bitstream Charter"/>
        </w:rPr>
        <w:t>2</w:t>
      </w:r>
      <w:r>
        <w:rPr>
          <w:sz w:val="26"/>
          <w:b w:val="off"/>
          <w:szCs w:val="26"/>
          <w:bCs w:val="off"/>
          <w:rFonts w:ascii="Bitstream Charter" w:hAnsi="Bitstream Charter"/>
        </w:rPr>
        <w:t>.unión indisociable: belleza verdad y bien. (características platónicas).</w:t>
      </w:r>
    </w:p>
    <w:p>
      <w:pPr>
        <w:pStyle w:val="style27"/>
        <w:tabs>
          <w:tab w:leader="none" w:pos="-270" w:val="left"/>
          <w:tab w:leader="none" w:pos="469" w:val="left"/>
          <w:tab w:leader="none" w:pos="499" w:val="left"/>
          <w:tab w:leader="none" w:pos="529" w:val="left"/>
          <w:tab w:leader="none" w:pos="559" w:val="left"/>
          <w:tab w:leader="none" w:pos="589" w:val="left"/>
          <w:tab w:leader="none" w:pos="619" w:val="left"/>
          <w:tab w:leader="none" w:pos="649" w:val="left"/>
          <w:tab w:leader="none" w:pos="679" w:val="left"/>
          <w:tab w:leader="none" w:pos="709" w:val="left"/>
        </w:tabs>
      </w:pPr>
      <w:r>
        <w:rPr>
          <w:sz w:val="26"/>
          <w:b w:val="off"/>
          <w:szCs w:val="26"/>
          <w:bCs w:val="off"/>
          <w:rFonts w:ascii="Bitstream Charter" w:hAnsi="Bitstream Charter"/>
        </w:rPr>
        <w:t>Bello: sustraido del espectador, no por los sentidos, sino mentalmente.</w:t>
      </w:r>
    </w:p>
    <w:p>
      <w:pPr>
        <w:pStyle w:val="style27"/>
        <w:tabs>
          <w:tab w:leader="none" w:pos="-270" w:val="left"/>
          <w:tab w:leader="none" w:pos="469" w:val="left"/>
          <w:tab w:leader="none" w:pos="499" w:val="left"/>
          <w:tab w:leader="none" w:pos="529" w:val="left"/>
          <w:tab w:leader="none" w:pos="559" w:val="left"/>
          <w:tab w:leader="none" w:pos="589" w:val="left"/>
          <w:tab w:leader="none" w:pos="619" w:val="left"/>
          <w:tab w:leader="none" w:pos="649" w:val="left"/>
          <w:tab w:leader="none" w:pos="679" w:val="left"/>
          <w:tab w:leader="none" w:pos="709" w:val="left"/>
        </w:tabs>
      </w:pPr>
      <w:r>
        <w:rPr>
          <w:sz w:val="26"/>
          <w:b w:val="off"/>
          <w:szCs w:val="26"/>
          <w:bCs w:val="off"/>
          <w:rFonts w:ascii="Bitstream Charter" w:hAnsi="Bitstream Charter"/>
        </w:rPr>
        <w:t xml:space="preserve">          </w:t>
      </w:r>
      <w:r>
        <w:rPr>
          <w:sz w:val="26"/>
          <w:b w:val="off"/>
          <w:szCs w:val="26"/>
          <w:bCs w:val="off"/>
          <w:rFonts w:ascii="Bitstream Charter" w:hAnsi="Bitstream Charter"/>
        </w:rPr>
        <w:t>Armonioso y proporcionado: verdadero- bueno.</w:t>
      </w:r>
    </w:p>
    <w:p>
      <w:pPr>
        <w:pStyle w:val="style27"/>
        <w:tabs>
          <w:tab w:leader="none" w:pos="-270" w:val="left"/>
          <w:tab w:leader="none" w:pos="469" w:val="left"/>
          <w:tab w:leader="none" w:pos="499" w:val="left"/>
          <w:tab w:leader="none" w:pos="529" w:val="left"/>
          <w:tab w:leader="none" w:pos="559" w:val="left"/>
          <w:tab w:leader="none" w:pos="589" w:val="left"/>
          <w:tab w:leader="none" w:pos="619" w:val="left"/>
          <w:tab w:leader="none" w:pos="649" w:val="left"/>
          <w:tab w:leader="none" w:pos="679" w:val="left"/>
          <w:tab w:leader="none" w:pos="709" w:val="left"/>
        </w:tabs>
      </w:pPr>
      <w:r>
        <w:rPr>
          <w:sz w:val="26"/>
          <w:b w:val="off"/>
          <w:szCs w:val="26"/>
          <w:bCs w:val="off"/>
          <w:rFonts w:ascii="Bitstream Charter" w:hAnsi="Bitstream Charter"/>
        </w:rPr>
        <w:t>Sentido interno, o moral sence, es por donde recibimos el bien la belleza y la verdad, (he aki el giro subjetivo).</w:t>
      </w:r>
    </w:p>
    <w:p>
      <w:pPr>
        <w:pStyle w:val="style27"/>
        <w:tabs>
          <w:tab w:leader="none" w:pos="-270" w:val="left"/>
          <w:tab w:leader="none" w:pos="469" w:val="left"/>
          <w:tab w:leader="none" w:pos="499" w:val="left"/>
          <w:tab w:leader="none" w:pos="529" w:val="left"/>
          <w:tab w:leader="none" w:pos="559" w:val="left"/>
          <w:tab w:leader="none" w:pos="589" w:val="left"/>
          <w:tab w:leader="none" w:pos="619" w:val="left"/>
          <w:tab w:leader="none" w:pos="649" w:val="left"/>
          <w:tab w:leader="none" w:pos="679" w:val="left"/>
          <w:tab w:leader="none" w:pos="709" w:val="left"/>
        </w:tabs>
      </w:pPr>
      <w:r>
        <w:rPr>
          <w:sz w:val="26"/>
          <w:b/>
          <w:szCs w:val="26"/>
          <w:bCs/>
          <w:rFonts w:ascii="Bitstream Charter" w:hAnsi="Bitstream Charter"/>
        </w:rPr>
        <w:t>3</w:t>
      </w:r>
      <w:r>
        <w:rPr>
          <w:sz w:val="26"/>
          <w:b w:val="off"/>
          <w:szCs w:val="26"/>
          <w:bCs w:val="off"/>
          <w:rFonts w:ascii="Bitstream Charter" w:hAnsi="Bitstream Charter"/>
        </w:rPr>
        <w:t>.identidad de los principios formados, (dentro y fuera de la mente). Reformulación de la idea de Platón, aki habla del sujeto, es capacidad formativa en su mente, que permite esteablecer intercomunicación para, en sí mismo, comprender lo bello bueno y verdadero.</w:t>
      </w:r>
    </w:p>
    <w:p>
      <w:pPr>
        <w:pStyle w:val="style27"/>
        <w:tabs>
          <w:tab w:leader="none" w:pos="-270" w:val="left"/>
          <w:tab w:leader="none" w:pos="469" w:val="left"/>
          <w:tab w:leader="none" w:pos="499" w:val="left"/>
          <w:tab w:leader="none" w:pos="529" w:val="left"/>
          <w:tab w:leader="none" w:pos="559" w:val="left"/>
          <w:tab w:leader="none" w:pos="589" w:val="left"/>
          <w:tab w:leader="none" w:pos="619" w:val="left"/>
          <w:tab w:leader="none" w:pos="649" w:val="left"/>
          <w:tab w:leader="none" w:pos="679" w:val="left"/>
          <w:tab w:leader="none" w:pos="709" w:val="left"/>
        </w:tabs>
      </w:pPr>
      <w:r>
        <w:rPr>
          <w:sz w:val="26"/>
          <w:b/>
          <w:szCs w:val="26"/>
          <w:bCs/>
          <w:rFonts w:ascii="Bitstream Charter" w:hAnsi="Bitstream Charter"/>
        </w:rPr>
        <w:t>4</w:t>
      </w:r>
      <w:r>
        <w:rPr>
          <w:sz w:val="26"/>
          <w:b w:val="off"/>
          <w:szCs w:val="26"/>
          <w:bCs w:val="off"/>
          <w:rFonts w:ascii="Bitstream Charter" w:hAnsi="Bitstream Charter"/>
        </w:rPr>
        <w:t>.La belleza(-bien,-verdad) es FORMA. Y se distingue en 3 grados.</w:t>
      </w:r>
    </w:p>
    <w:p>
      <w:pPr>
        <w:pStyle w:val="style22"/>
        <w:numPr>
          <w:ilvl w:val="3"/>
          <w:numId w:val="3"/>
        </w:numPr>
        <w:tabs>
          <w:tab w:leader="none" w:pos="-330" w:val="left"/>
          <w:tab w:leader="none" w:pos="409" w:val="left"/>
          <w:tab w:leader="none" w:pos="439" w:val="left"/>
          <w:tab w:leader="none" w:pos="469" w:val="left"/>
          <w:tab w:leader="none" w:pos="499" w:val="left"/>
          <w:tab w:leader="none" w:pos="529" w:val="left"/>
          <w:tab w:leader="none" w:pos="559" w:val="left"/>
          <w:tab w:leader="none" w:pos="589" w:val="left"/>
          <w:tab w:leader="none" w:pos="619" w:val="left"/>
          <w:tab w:leader="none" w:pos="649" w:val="left"/>
          <w:tab w:leader="none" w:pos="679" w:val="left"/>
        </w:tabs>
        <w:ind w:firstLine="30" w:left="-30" w:right="0"/>
        <w:spacing w:after="120" w:before="0"/>
      </w:pPr>
      <w:r>
        <w:rPr>
          <w:sz w:val="26"/>
          <w:b w:val="off"/>
          <w:szCs w:val="26"/>
          <w:bCs w:val="off"/>
          <w:rFonts w:ascii="Bitstream Charter" w:hAnsi="Bitstream Charter"/>
          <w:lang w:eastAsia="en-US"/>
        </w:rPr>
        <w:t>Formas muertas: siguen un molde y han sido formadas por el hombre o la naturaleza, es el reino de lo inherte. (los metales o las piedras).</w:t>
      </w:r>
    </w:p>
    <w:p>
      <w:pPr>
        <w:pStyle w:val="style22"/>
        <w:numPr>
          <w:ilvl w:val="3"/>
          <w:numId w:val="3"/>
        </w:numPr>
        <w:tabs>
          <w:tab w:leader="none" w:pos="-330" w:val="left"/>
          <w:tab w:leader="none" w:pos="409" w:val="left"/>
          <w:tab w:leader="none" w:pos="439" w:val="left"/>
          <w:tab w:leader="none" w:pos="469" w:val="left"/>
          <w:tab w:leader="none" w:pos="499" w:val="left"/>
          <w:tab w:leader="none" w:pos="529" w:val="left"/>
          <w:tab w:leader="none" w:pos="559" w:val="left"/>
          <w:tab w:leader="none" w:pos="589" w:val="left"/>
          <w:tab w:leader="none" w:pos="619" w:val="left"/>
          <w:tab w:leader="none" w:pos="649" w:val="left"/>
          <w:tab w:leader="none" w:pos="679" w:val="left"/>
        </w:tabs>
        <w:ind w:firstLine="30" w:left="-30" w:right="0"/>
        <w:spacing w:after="120" w:before="0"/>
      </w:pPr>
      <w:r>
        <w:rPr>
          <w:sz w:val="26"/>
          <w:b w:val="off"/>
          <w:szCs w:val="26"/>
          <w:bCs w:val="off"/>
          <w:rFonts w:ascii="Bitstream Charter" w:hAnsi="Bitstream Charter"/>
          <w:lang w:eastAsia="en-US"/>
        </w:rPr>
        <w:t>Formas que forman: inteligente, acción y actividad. “belleza doble” forma y mente. El efecto formal que la mente forma y la que la mente forma. (marmol, bronce... esculturas).</w:t>
      </w:r>
    </w:p>
    <w:p>
      <w:pPr>
        <w:pStyle w:val="style22"/>
        <w:numPr>
          <w:ilvl w:val="3"/>
          <w:numId w:val="3"/>
        </w:numPr>
        <w:tabs>
          <w:tab w:leader="none" w:pos="-330" w:val="left"/>
          <w:tab w:leader="none" w:pos="409" w:val="left"/>
          <w:tab w:leader="none" w:pos="439" w:val="left"/>
          <w:tab w:leader="none" w:pos="469" w:val="left"/>
          <w:tab w:leader="none" w:pos="499" w:val="left"/>
          <w:tab w:leader="none" w:pos="529" w:val="left"/>
          <w:tab w:leader="none" w:pos="559" w:val="left"/>
          <w:tab w:leader="none" w:pos="589" w:val="left"/>
          <w:tab w:leader="none" w:pos="619" w:val="left"/>
          <w:tab w:leader="none" w:pos="649" w:val="left"/>
          <w:tab w:leader="none" w:pos="679" w:val="left"/>
        </w:tabs>
        <w:ind w:firstLine="30" w:left="-30" w:right="0"/>
        <w:spacing w:after="120" w:before="0"/>
      </w:pPr>
      <w:r>
        <w:rPr>
          <w:sz w:val="26"/>
          <w:b w:val="off"/>
          <w:szCs w:val="26"/>
          <w:bCs w:val="off"/>
          <w:rFonts w:ascii="Bitstream Charter" w:hAnsi="Bitstream Charter"/>
          <w:lang w:eastAsia="en-US"/>
        </w:rPr>
        <w:t>Formas mentales: no solo forma las formas, incluso, las formas ke forman. Principio origen y fuente de toda belleza. (forma de bondad... este es el más abstracto).</w:t>
      </w:r>
    </w:p>
    <w:p>
      <w:pPr>
        <w:pStyle w:val="style27"/>
        <w:tabs>
          <w:tab w:leader="none" w:pos="-270" w:val="left"/>
          <w:tab w:leader="none" w:pos="469" w:val="left"/>
          <w:tab w:leader="none" w:pos="499" w:val="left"/>
          <w:tab w:leader="none" w:pos="529" w:val="left"/>
          <w:tab w:leader="none" w:pos="559" w:val="left"/>
          <w:tab w:leader="none" w:pos="589" w:val="left"/>
          <w:tab w:leader="none" w:pos="619" w:val="left"/>
          <w:tab w:leader="none" w:pos="649" w:val="left"/>
          <w:tab w:leader="none" w:pos="679" w:val="left"/>
          <w:tab w:leader="none" w:pos="709" w:val="left"/>
        </w:tabs>
      </w:pPr>
      <w:r>
        <w:rPr>
          <w:sz w:val="26"/>
          <w:b w:val="off"/>
          <w:szCs w:val="26"/>
          <w:bCs w:val="off"/>
          <w:rFonts w:ascii="Bitstream Charter" w:hAnsi="Bitstream Charter"/>
        </w:rPr>
        <w:t>El origen es la mente humana. Tiene correspondencia exterior porque forma.</w:t>
      </w:r>
    </w:p>
    <w:p>
      <w:pPr>
        <w:pStyle w:val="style27"/>
        <w:tabs>
          <w:tab w:leader="none" w:pos="-270" w:val="left"/>
          <w:tab w:leader="none" w:pos="469" w:val="left"/>
          <w:tab w:leader="none" w:pos="499" w:val="left"/>
          <w:tab w:leader="none" w:pos="529" w:val="left"/>
          <w:tab w:leader="none" w:pos="559" w:val="left"/>
          <w:tab w:leader="none" w:pos="589" w:val="left"/>
          <w:tab w:leader="none" w:pos="619" w:val="left"/>
          <w:tab w:leader="none" w:pos="649" w:val="left"/>
          <w:tab w:leader="none" w:pos="679" w:val="left"/>
          <w:tab w:leader="none" w:pos="709" w:val="left"/>
        </w:tabs>
      </w:pPr>
      <w:r>
        <w:rPr>
          <w:sz w:val="26"/>
          <w:b w:val="off"/>
          <w:szCs w:val="26"/>
          <w:bCs w:val="off"/>
          <w:rFonts w:ascii="Bitstream Charter" w:hAnsi="Bitstream Charter"/>
        </w:rPr>
        <w:t>Todos estos pensamientos influyen en Kant y escuelas artísticas formales, (claro).</w:t>
      </w:r>
    </w:p>
    <w:p>
      <w:pPr>
        <w:pStyle w:val="style27"/>
        <w:tabs>
          <w:tab w:leader="none" w:pos="-270" w:val="left"/>
          <w:tab w:leader="none" w:pos="469" w:val="left"/>
          <w:tab w:leader="none" w:pos="499" w:val="left"/>
          <w:tab w:leader="none" w:pos="529" w:val="left"/>
          <w:tab w:leader="none" w:pos="559" w:val="left"/>
          <w:tab w:leader="none" w:pos="589" w:val="left"/>
          <w:tab w:leader="none" w:pos="619" w:val="left"/>
          <w:tab w:leader="none" w:pos="649" w:val="left"/>
          <w:tab w:leader="none" w:pos="679" w:val="left"/>
          <w:tab w:leader="none" w:pos="709" w:val="left"/>
        </w:tabs>
      </w:pPr>
      <w:r>
        <w:rPr>
          <w:sz w:val="26"/>
          <w:b w:val="off"/>
          <w:szCs w:val="26"/>
          <w:bCs w:val="off"/>
          <w:rFonts w:ascii="Bitstream Charter" w:hAnsi="Bitstream Charter"/>
        </w:rPr>
        <w:t>En Baumgarten y Vico se veia el sensiblismo, ahora mentalista y formalista. No había belleza en los cuerpos mas que en una sombra.</w:t>
      </w:r>
    </w:p>
    <w:p>
      <w:pPr>
        <w:pStyle w:val="style22"/>
        <w:tabs>
          <w:tab w:leader="none" w:pos="-60" w:val="left"/>
          <w:tab w:leader="none" w:pos="679" w:val="left"/>
          <w:tab w:leader="none" w:pos="709" w:val="left"/>
        </w:tabs>
        <w:ind w:hanging="0" w:left="0" w:right="0"/>
        <w:spacing w:after="120" w:before="0"/>
      </w:pPr>
      <w:r>
        <w:rPr>
          <w:sz w:val="26"/>
          <w:b/>
          <w:szCs w:val="26"/>
          <w:bCs/>
          <w:rFonts w:ascii="Bitstream Charter" w:hAnsi="Bitstream Charter"/>
          <w:lang w:eastAsia="en-US"/>
        </w:rPr>
        <w:t>5</w:t>
      </w:r>
      <w:r>
        <w:rPr>
          <w:sz w:val="26"/>
          <w:b w:val="off"/>
          <w:szCs w:val="26"/>
          <w:bCs w:val="off"/>
          <w:rFonts w:ascii="Bitstream Charter" w:hAnsi="Bitstream Charter"/>
          <w:lang w:eastAsia="en-US"/>
        </w:rPr>
        <w:t>.Teoría del ”entusiasmo”</w:t>
      </w:r>
    </w:p>
    <w:p>
      <w:pPr>
        <w:pStyle w:val="style27"/>
        <w:tabs>
          <w:tab w:leader="none" w:pos="-270" w:val="left"/>
          <w:tab w:leader="none" w:pos="469" w:val="left"/>
          <w:tab w:leader="none" w:pos="499" w:val="left"/>
          <w:tab w:leader="none" w:pos="529" w:val="left"/>
          <w:tab w:leader="none" w:pos="559" w:val="left"/>
          <w:tab w:leader="none" w:pos="589" w:val="left"/>
          <w:tab w:leader="none" w:pos="619" w:val="left"/>
          <w:tab w:leader="none" w:pos="649" w:val="left"/>
          <w:tab w:leader="none" w:pos="679" w:val="left"/>
          <w:tab w:leader="none" w:pos="709" w:val="left"/>
        </w:tabs>
      </w:pPr>
      <w:r>
        <w:rPr>
          <w:sz w:val="26"/>
          <w:b w:val="off"/>
          <w:szCs w:val="26"/>
          <w:bCs w:val="off"/>
          <w:rFonts w:ascii="Bitstream Charter" w:hAnsi="Bitstream Charter"/>
        </w:rPr>
        <w:t>Enthusiasmos evdEoí enceoí- Dios dentro.</w:t>
      </w:r>
    </w:p>
    <w:p>
      <w:pPr>
        <w:pStyle w:val="style27"/>
        <w:tabs>
          <w:tab w:leader="none" w:pos="-270" w:val="left"/>
          <w:tab w:leader="none" w:pos="469" w:val="left"/>
          <w:tab w:leader="none" w:pos="499" w:val="left"/>
          <w:tab w:leader="none" w:pos="529" w:val="left"/>
          <w:tab w:leader="none" w:pos="559" w:val="left"/>
          <w:tab w:leader="none" w:pos="589" w:val="left"/>
          <w:tab w:leader="none" w:pos="619" w:val="left"/>
          <w:tab w:leader="none" w:pos="649" w:val="left"/>
          <w:tab w:leader="none" w:pos="679" w:val="left"/>
          <w:tab w:leader="none" w:pos="709" w:val="left"/>
        </w:tabs>
      </w:pPr>
      <w:r>
        <w:rPr>
          <w:sz w:val="26"/>
          <w:b w:val="off"/>
          <w:szCs w:val="26"/>
          <w:bCs w:val="off"/>
          <w:rFonts w:ascii="Bitstream Charter" w:hAnsi="Bitstream Charter"/>
        </w:rPr>
        <w:t>Proviene de la filosofía antigua: poeta. “poseido” que sirve de mediación entre Dios y el Ser Humano. El estado de entusiasmo explica el proceso de creación. Es un acto creativo, es cuando la mente (forma) en contacto con el mundo externo, empieza a dar forma. Explicaría el proceso de génesis.</w:t>
      </w:r>
    </w:p>
    <w:p>
      <w:pPr>
        <w:pStyle w:val="style27"/>
        <w:tabs>
          <w:tab w:leader="none" w:pos="-270" w:val="left"/>
          <w:tab w:leader="none" w:pos="469" w:val="left"/>
          <w:tab w:leader="none" w:pos="499" w:val="left"/>
          <w:tab w:leader="none" w:pos="529" w:val="left"/>
          <w:tab w:leader="none" w:pos="559" w:val="left"/>
          <w:tab w:leader="none" w:pos="589" w:val="left"/>
          <w:tab w:leader="none" w:pos="619" w:val="left"/>
          <w:tab w:leader="none" w:pos="649" w:val="left"/>
          <w:tab w:leader="none" w:pos="679" w:val="left"/>
          <w:tab w:leader="none" w:pos="709" w:val="left"/>
        </w:tabs>
      </w:pPr>
      <w:r>
        <w:rPr>
          <w:sz w:val="26"/>
          <w:b w:val="off"/>
          <w:szCs w:val="26"/>
          <w:bCs w:val="off"/>
          <w:rFonts w:ascii="Bitstream Charter" w:hAnsi="Bitstream Charter"/>
        </w:rPr>
        <w:t xml:space="preserve">1ªformulación de la figura de: </w:t>
      </w:r>
      <w:r>
        <w:rPr>
          <w:sz w:val="26"/>
          <w:u w:val="single"/>
          <w:b w:val="off"/>
          <w:szCs w:val="26"/>
          <w:bCs w:val="off"/>
          <w:rFonts w:ascii="Bitstream Charter" w:hAnsi="Bitstream Charter"/>
        </w:rPr>
        <w:t>“el genio”</w:t>
      </w:r>
      <w:r>
        <w:rPr>
          <w:sz w:val="26"/>
          <w:u w:val="none"/>
          <w:b w:val="off"/>
          <w:szCs w:val="26"/>
          <w:bCs w:val="off"/>
          <w:rFonts w:ascii="Bitstream Charter" w:hAnsi="Bitstream Charter"/>
        </w:rPr>
        <w:t xml:space="preserve"> elemento central de las estéticas idealistas y romanticas “ingenium”.</w:t>
      </w:r>
    </w:p>
    <w:p>
      <w:pPr>
        <w:pStyle w:val="style27"/>
        <w:tabs>
          <w:tab w:leader="none" w:pos="-270" w:val="left"/>
          <w:tab w:leader="none" w:pos="469" w:val="left"/>
          <w:tab w:leader="none" w:pos="499" w:val="left"/>
          <w:tab w:leader="none" w:pos="529" w:val="left"/>
          <w:tab w:leader="none" w:pos="559" w:val="left"/>
          <w:tab w:leader="none" w:pos="589" w:val="left"/>
          <w:tab w:leader="none" w:pos="619" w:val="left"/>
          <w:tab w:leader="none" w:pos="649" w:val="left"/>
          <w:tab w:leader="none" w:pos="679" w:val="left"/>
          <w:tab w:leader="none" w:pos="709" w:val="left"/>
        </w:tabs>
      </w:pPr>
      <w:r>
        <w:rPr>
          <w:sz w:val="26"/>
          <w:u w:val="none"/>
          <w:b w:val="off"/>
          <w:szCs w:val="26"/>
          <w:bCs w:val="off"/>
          <w:rFonts w:ascii="Bitstream Charter" w:hAnsi="Bitstream Charter"/>
        </w:rPr>
        <w:t>Todo tiene como referencia la mente humana, (subjetividad) no trascendente, como en Platón, se dirige a lo mas elevado.</w:t>
      </w:r>
    </w:p>
    <w:p>
      <w:pPr>
        <w:pStyle w:val="style22"/>
        <w:tabs>
          <w:tab w:leader="none" w:pos="-330" w:val="left"/>
          <w:tab w:leader="none" w:pos="409" w:val="left"/>
          <w:tab w:leader="none" w:pos="439" w:val="left"/>
          <w:tab w:leader="none" w:pos="469" w:val="left"/>
          <w:tab w:leader="none" w:pos="499" w:val="left"/>
          <w:tab w:leader="none" w:pos="529" w:val="left"/>
          <w:tab w:leader="none" w:pos="559" w:val="left"/>
          <w:tab w:leader="none" w:pos="589" w:val="left"/>
          <w:tab w:leader="none" w:pos="619" w:val="left"/>
          <w:tab w:leader="none" w:pos="649" w:val="left"/>
          <w:tab w:leader="none" w:pos="679" w:val="left"/>
        </w:tabs>
        <w:ind w:firstLine="30" w:left="-30" w:right="0"/>
        <w:spacing w:after="120" w:before="0"/>
      </w:pPr>
      <w:r>
        <w:rPr/>
      </w:r>
    </w:p>
    <w:p>
      <w:pPr>
        <w:pStyle w:val="style27"/>
        <w:tabs>
          <w:tab w:leader="none" w:pos="-270" w:val="left"/>
          <w:tab w:leader="none" w:pos="469" w:val="left"/>
          <w:tab w:leader="none" w:pos="499" w:val="left"/>
          <w:tab w:leader="none" w:pos="529" w:val="left"/>
          <w:tab w:leader="none" w:pos="559" w:val="left"/>
          <w:tab w:leader="none" w:pos="589" w:val="left"/>
          <w:tab w:leader="none" w:pos="619" w:val="left"/>
          <w:tab w:leader="none" w:pos="649" w:val="left"/>
          <w:tab w:leader="none" w:pos="679" w:val="left"/>
          <w:tab w:leader="none" w:pos="709" w:val="left"/>
        </w:tabs>
      </w:pPr>
      <w:r>
        <w:rPr>
          <w:sz w:val="26"/>
          <w:u w:val="single"/>
          <w:b/>
          <w:szCs w:val="26"/>
          <w:bCs/>
          <w:rFonts w:ascii="Bitstream Charter" w:hAnsi="Bitstream Charter"/>
        </w:rPr>
        <w:t>Joseph Addison</w:t>
      </w:r>
      <w:r>
        <w:rPr>
          <w:sz w:val="26"/>
          <w:u w:val="none"/>
          <w:b/>
          <w:szCs w:val="26"/>
          <w:bCs/>
          <w:rFonts w:ascii="Bitstream Charter" w:hAnsi="Bitstream Charter"/>
        </w:rPr>
        <w:t xml:space="preserve"> (1672-1719).</w:t>
      </w:r>
    </w:p>
    <w:p>
      <w:pPr>
        <w:pStyle w:val="style27"/>
        <w:tabs>
          <w:tab w:leader="none" w:pos="-270" w:val="left"/>
          <w:tab w:leader="none" w:pos="469" w:val="left"/>
          <w:tab w:leader="none" w:pos="499" w:val="left"/>
          <w:tab w:leader="none" w:pos="529" w:val="left"/>
          <w:tab w:leader="none" w:pos="559" w:val="left"/>
          <w:tab w:leader="none" w:pos="589" w:val="left"/>
          <w:tab w:leader="none" w:pos="619" w:val="left"/>
          <w:tab w:leader="none" w:pos="649" w:val="left"/>
          <w:tab w:leader="none" w:pos="679" w:val="left"/>
          <w:tab w:leader="none" w:pos="709" w:val="left"/>
        </w:tabs>
      </w:pPr>
      <w:r>
        <w:rPr>
          <w:sz w:val="26"/>
          <w:szCs w:val="26"/>
          <w:rFonts w:ascii="Bitstream Charter" w:hAnsi="Bitstream Charter"/>
        </w:rPr>
        <w:t xml:space="preserve">publicista (no alto cargo). Editor de </w:t>
      </w:r>
      <w:r>
        <w:rPr>
          <w:sz w:val="26"/>
          <w:u w:val="single"/>
          <w:szCs w:val="26"/>
          <w:rFonts w:ascii="Bitstream Charter" w:hAnsi="Bitstream Charter"/>
        </w:rPr>
        <w:t xml:space="preserve">“the spectator” </w:t>
      </w:r>
      <w:r>
        <w:rPr>
          <w:sz w:val="26"/>
          <w:u w:val="none"/>
          <w:szCs w:val="26"/>
          <w:rFonts w:ascii="Bitstream Charter" w:hAnsi="Bitstream Charter"/>
        </w:rPr>
        <w:t xml:space="preserve"> en marzo de 1711 y en 1712 vendió 3000 ejemplares diarios.</w:t>
      </w:r>
    </w:p>
    <w:p>
      <w:pPr>
        <w:pStyle w:val="style22"/>
        <w:tabs>
          <w:tab w:leader="none" w:pos="-330" w:val="left"/>
          <w:tab w:leader="none" w:pos="409" w:val="left"/>
          <w:tab w:leader="none" w:pos="439" w:val="left"/>
          <w:tab w:leader="none" w:pos="469" w:val="left"/>
          <w:tab w:leader="none" w:pos="499" w:val="left"/>
          <w:tab w:leader="none" w:pos="529" w:val="left"/>
          <w:tab w:leader="none" w:pos="559" w:val="left"/>
          <w:tab w:leader="none" w:pos="589" w:val="left"/>
          <w:tab w:leader="none" w:pos="619" w:val="left"/>
          <w:tab w:leader="none" w:pos="649" w:val="left"/>
          <w:tab w:leader="none" w:pos="679" w:val="left"/>
        </w:tabs>
        <w:ind w:firstLine="30" w:left="-30" w:right="0"/>
        <w:spacing w:after="120" w:before="0"/>
      </w:pPr>
      <w:r>
        <w:rPr/>
      </w:r>
    </w:p>
    <w:p>
      <w:pPr>
        <w:pStyle w:val="style27"/>
        <w:tabs>
          <w:tab w:leader="none" w:pos="-270" w:val="left"/>
          <w:tab w:leader="none" w:pos="469" w:val="left"/>
          <w:tab w:leader="none" w:pos="499" w:val="left"/>
          <w:tab w:leader="none" w:pos="529" w:val="left"/>
          <w:tab w:leader="none" w:pos="559" w:val="left"/>
          <w:tab w:leader="none" w:pos="589" w:val="left"/>
          <w:tab w:leader="none" w:pos="619" w:val="left"/>
          <w:tab w:leader="none" w:pos="649" w:val="left"/>
          <w:tab w:leader="none" w:pos="679" w:val="left"/>
          <w:tab w:leader="none" w:pos="709" w:val="left"/>
        </w:tabs>
      </w:pPr>
      <w:r>
        <w:rPr>
          <w:sz w:val="26"/>
          <w:u w:val="none"/>
          <w:szCs w:val="26"/>
          <w:rFonts w:ascii="Bitstream Charter" w:hAnsi="Bitstream Charter"/>
        </w:rPr>
        <w:t>Aportaciones importantes:</w:t>
      </w:r>
    </w:p>
    <w:p>
      <w:pPr>
        <w:pStyle w:val="style27"/>
        <w:tabs>
          <w:tab w:leader="none" w:pos="-270" w:val="left"/>
          <w:tab w:leader="none" w:pos="469" w:val="left"/>
          <w:tab w:leader="none" w:pos="499" w:val="left"/>
          <w:tab w:leader="none" w:pos="529" w:val="left"/>
          <w:tab w:leader="none" w:pos="559" w:val="left"/>
          <w:tab w:leader="none" w:pos="589" w:val="left"/>
          <w:tab w:leader="none" w:pos="619" w:val="left"/>
          <w:tab w:leader="none" w:pos="649" w:val="left"/>
          <w:tab w:leader="none" w:pos="679" w:val="left"/>
          <w:tab w:leader="none" w:pos="709" w:val="left"/>
        </w:tabs>
      </w:pPr>
      <w:r>
        <w:rPr>
          <w:sz w:val="26"/>
          <w:u w:val="none"/>
          <w:szCs w:val="26"/>
          <w:rFonts w:ascii="Bitstream Charter" w:hAnsi="Bitstream Charter"/>
        </w:rPr>
        <w:t>Expansión y transmisión del conocimiento.</w:t>
      </w:r>
    </w:p>
    <w:p>
      <w:pPr>
        <w:pStyle w:val="style27"/>
        <w:tabs>
          <w:tab w:leader="none" w:pos="-270" w:val="left"/>
          <w:tab w:leader="none" w:pos="469" w:val="left"/>
          <w:tab w:leader="none" w:pos="499" w:val="left"/>
          <w:tab w:leader="none" w:pos="529" w:val="left"/>
          <w:tab w:leader="none" w:pos="559" w:val="left"/>
          <w:tab w:leader="none" w:pos="589" w:val="left"/>
          <w:tab w:leader="none" w:pos="619" w:val="left"/>
          <w:tab w:leader="none" w:pos="649" w:val="left"/>
          <w:tab w:leader="none" w:pos="679" w:val="left"/>
          <w:tab w:leader="none" w:pos="709" w:val="left"/>
        </w:tabs>
      </w:pPr>
      <w:r>
        <w:rPr>
          <w:sz w:val="26"/>
          <w:u w:val="none"/>
          <w:szCs w:val="26"/>
          <w:rFonts w:ascii="Bitstream Charter" w:hAnsi="Bitstream Charter"/>
        </w:rPr>
        <w:t>Da importancia al “</w:t>
      </w:r>
      <w:r>
        <w:rPr>
          <w:sz w:val="26"/>
          <w:u w:val="none"/>
          <w:b/>
          <w:szCs w:val="26"/>
          <w:bCs/>
          <w:rFonts w:ascii="Bitstream Charter" w:hAnsi="Bitstream Charter"/>
        </w:rPr>
        <w:t>público</w:t>
      </w:r>
      <w:r>
        <w:rPr>
          <w:sz w:val="26"/>
          <w:u w:val="none"/>
          <w:szCs w:val="26"/>
          <w:rFonts w:ascii="Bitstream Charter" w:hAnsi="Bitstream Charter"/>
        </w:rPr>
        <w:t>” (</w:t>
      </w:r>
      <w:r>
        <w:rPr>
          <w:sz w:val="26"/>
          <w:u w:val="none"/>
          <w:b/>
          <w:szCs w:val="26"/>
          <w:bCs/>
          <w:rFonts w:ascii="Bitstream Charter" w:hAnsi="Bitstream Charter"/>
        </w:rPr>
        <w:t>Ortega</w:t>
      </w:r>
      <w:r>
        <w:rPr>
          <w:sz w:val="26"/>
          <w:u w:val="none"/>
          <w:szCs w:val="26"/>
          <w:rFonts w:ascii="Bitstream Charter" w:hAnsi="Bitstream Charter"/>
        </w:rPr>
        <w:t>: influido por él). Destinar al público. El artista y su leyenda era una figura diferenciada desde la antigüedad clásica.</w:t>
      </w:r>
    </w:p>
    <w:p>
      <w:pPr>
        <w:pStyle w:val="style27"/>
        <w:tabs>
          <w:tab w:leader="none" w:pos="-270" w:val="left"/>
          <w:tab w:leader="none" w:pos="469" w:val="left"/>
          <w:tab w:leader="none" w:pos="499" w:val="left"/>
          <w:tab w:leader="none" w:pos="529" w:val="left"/>
          <w:tab w:leader="none" w:pos="559" w:val="left"/>
          <w:tab w:leader="none" w:pos="589" w:val="left"/>
          <w:tab w:leader="none" w:pos="619" w:val="left"/>
          <w:tab w:leader="none" w:pos="649" w:val="left"/>
          <w:tab w:leader="none" w:pos="679" w:val="left"/>
          <w:tab w:leader="none" w:pos="709" w:val="left"/>
        </w:tabs>
      </w:pPr>
      <w:r>
        <w:rPr>
          <w:sz w:val="26"/>
          <w:u w:val="none"/>
          <w:szCs w:val="26"/>
          <w:rFonts w:ascii="Bitstream Charter" w:hAnsi="Bitstream Charter"/>
        </w:rPr>
        <w:t xml:space="preserve">Crítica artística. Implica también la importancia de la formación del gusto. Se trata de propiciar el deseo del ser humano de adquirir cultura, desarrollar coco, desarrollar gusto. </w:t>
      </w:r>
      <w:r>
        <w:rPr>
          <w:sz w:val="26"/>
          <w:u w:val="single"/>
          <w:szCs w:val="26"/>
          <w:rFonts w:ascii="Bitstream Charter" w:hAnsi="Bitstream Charter"/>
        </w:rPr>
        <w:t>Sutileza</w:t>
      </w:r>
      <w:r>
        <w:rPr>
          <w:sz w:val="26"/>
          <w:u w:val="none"/>
          <w:szCs w:val="26"/>
          <w:rFonts w:ascii="Bitstream Charter" w:hAnsi="Bitstream Charter"/>
        </w:rPr>
        <w:t>.</w:t>
      </w:r>
    </w:p>
    <w:p>
      <w:pPr>
        <w:pStyle w:val="style27"/>
        <w:tabs>
          <w:tab w:leader="none" w:pos="-270" w:val="left"/>
          <w:tab w:leader="none" w:pos="469" w:val="left"/>
          <w:tab w:leader="none" w:pos="499" w:val="left"/>
          <w:tab w:leader="none" w:pos="529" w:val="left"/>
          <w:tab w:leader="none" w:pos="559" w:val="left"/>
          <w:tab w:leader="none" w:pos="589" w:val="left"/>
          <w:tab w:leader="none" w:pos="619" w:val="left"/>
          <w:tab w:leader="none" w:pos="649" w:val="left"/>
          <w:tab w:leader="none" w:pos="679" w:val="left"/>
          <w:tab w:leader="none" w:pos="709" w:val="left"/>
        </w:tabs>
      </w:pPr>
      <w:r>
        <w:rPr>
          <w:sz w:val="26"/>
          <w:u w:val="none"/>
          <w:szCs w:val="26"/>
          <w:rFonts w:ascii="Bitstream Charter" w:hAnsi="Bitstream Charter"/>
        </w:rPr>
        <w:t xml:space="preserve">Obras: </w:t>
      </w:r>
    </w:p>
    <w:p>
      <w:pPr>
        <w:pStyle w:val="style27"/>
        <w:tabs>
          <w:tab w:leader="none" w:pos="-270" w:val="left"/>
          <w:tab w:leader="none" w:pos="469" w:val="left"/>
          <w:tab w:leader="none" w:pos="499" w:val="left"/>
          <w:tab w:leader="none" w:pos="529" w:val="left"/>
          <w:tab w:leader="none" w:pos="559" w:val="left"/>
          <w:tab w:leader="none" w:pos="589" w:val="left"/>
          <w:tab w:leader="none" w:pos="619" w:val="left"/>
          <w:tab w:leader="none" w:pos="649" w:val="left"/>
          <w:tab w:leader="none" w:pos="679" w:val="left"/>
          <w:tab w:leader="none" w:pos="709" w:val="left"/>
        </w:tabs>
      </w:pPr>
      <w:r>
        <w:rPr>
          <w:sz w:val="26"/>
          <w:u w:val="none"/>
          <w:szCs w:val="26"/>
          <w:rFonts w:ascii="Bitstream Charter" w:hAnsi="Bitstream Charter"/>
        </w:rPr>
        <w:t xml:space="preserve">Editó el tratado </w:t>
      </w:r>
      <w:r>
        <w:rPr>
          <w:sz w:val="26"/>
          <w:u w:val="single"/>
          <w:szCs w:val="26"/>
          <w:rFonts w:ascii="Bitstream Charter" w:hAnsi="Bitstream Charter"/>
        </w:rPr>
        <w:t>“sobre lo sublime”</w:t>
      </w:r>
      <w:r>
        <w:rPr>
          <w:sz w:val="26"/>
          <w:u w:val="none"/>
          <w:szCs w:val="26"/>
          <w:rFonts w:ascii="Bitstream Charter" w:hAnsi="Bitstream Charter"/>
        </w:rPr>
        <w:t xml:space="preserve"> (s.I d,c, anónimo, o de pseudo dionisio). (publicado en The spectator).</w:t>
      </w:r>
    </w:p>
    <w:p>
      <w:pPr>
        <w:pStyle w:val="style27"/>
        <w:tabs>
          <w:tab w:leader="none" w:pos="-270" w:val="left"/>
          <w:tab w:leader="none" w:pos="469" w:val="left"/>
          <w:tab w:leader="none" w:pos="499" w:val="left"/>
          <w:tab w:leader="none" w:pos="529" w:val="left"/>
          <w:tab w:leader="none" w:pos="559" w:val="left"/>
          <w:tab w:leader="none" w:pos="589" w:val="left"/>
          <w:tab w:leader="none" w:pos="619" w:val="left"/>
          <w:tab w:leader="none" w:pos="649" w:val="left"/>
          <w:tab w:leader="none" w:pos="679" w:val="left"/>
          <w:tab w:leader="none" w:pos="709" w:val="left"/>
        </w:tabs>
      </w:pPr>
      <w:r>
        <w:rPr>
          <w:sz w:val="26"/>
          <w:u w:val="none"/>
          <w:szCs w:val="26"/>
          <w:rFonts w:ascii="Bitstream Charter" w:hAnsi="Bitstream Charter"/>
        </w:rPr>
        <w:t>Por julio de 1712: “ Sobre los placeres de la imaginación”, diferenciación de la imaginación y la fantasía, y en otro plano el conocimiento intelectual. Imaginación, y placeres propios de esta- sublime nuevo bello.</w:t>
      </w:r>
    </w:p>
    <w:p>
      <w:pPr>
        <w:pStyle w:val="style22"/>
        <w:tabs>
          <w:tab w:leader="none" w:pos="-330" w:val="left"/>
          <w:tab w:leader="none" w:pos="409" w:val="left"/>
          <w:tab w:leader="none" w:pos="439" w:val="left"/>
          <w:tab w:leader="none" w:pos="469" w:val="left"/>
          <w:tab w:leader="none" w:pos="499" w:val="left"/>
          <w:tab w:leader="none" w:pos="529" w:val="left"/>
          <w:tab w:leader="none" w:pos="559" w:val="left"/>
          <w:tab w:leader="none" w:pos="589" w:val="left"/>
          <w:tab w:leader="none" w:pos="619" w:val="left"/>
          <w:tab w:leader="none" w:pos="649" w:val="left"/>
          <w:tab w:leader="none" w:pos="679" w:val="left"/>
        </w:tabs>
        <w:ind w:firstLine="30" w:left="-30" w:right="0"/>
        <w:spacing w:after="120" w:before="0"/>
      </w:pPr>
      <w:r>
        <w:rPr/>
      </w:r>
    </w:p>
    <w:p>
      <w:pPr>
        <w:pStyle w:val="style22"/>
        <w:tabs>
          <w:tab w:leader="none" w:pos="-330" w:val="left"/>
          <w:tab w:leader="none" w:pos="409" w:val="left"/>
          <w:tab w:leader="none" w:pos="439" w:val="left"/>
          <w:tab w:leader="none" w:pos="469" w:val="left"/>
          <w:tab w:leader="none" w:pos="499" w:val="left"/>
          <w:tab w:leader="none" w:pos="529" w:val="left"/>
          <w:tab w:leader="none" w:pos="559" w:val="left"/>
          <w:tab w:leader="none" w:pos="589" w:val="left"/>
          <w:tab w:leader="none" w:pos="619" w:val="left"/>
          <w:tab w:leader="none" w:pos="649" w:val="left"/>
          <w:tab w:leader="none" w:pos="679" w:val="left"/>
        </w:tabs>
        <w:ind w:firstLine="30" w:left="-30" w:right="0"/>
        <w:spacing w:after="120" w:before="0"/>
      </w:pPr>
      <w:r>
        <w:rPr/>
      </w:r>
    </w:p>
    <w:p>
      <w:pPr>
        <w:pStyle w:val="style28"/>
        <w:tabs>
          <w:tab w:leader="none" w:pos="296" w:val="left"/>
          <w:tab w:leader="none" w:pos="992" w:val="left"/>
          <w:tab w:leader="none" w:pos="1035" w:val="left"/>
          <w:tab w:leader="none" w:pos="1065" w:val="left"/>
          <w:tab w:leader="none" w:pos="1095" w:val="left"/>
          <w:tab w:leader="none" w:pos="1125" w:val="left"/>
          <w:tab w:leader="none" w:pos="1155" w:val="left"/>
          <w:tab w:leader="none" w:pos="1185" w:val="left"/>
          <w:tab w:leader="none" w:pos="1215" w:val="left"/>
          <w:tab w:leader="none" w:pos="1245" w:val="left"/>
          <w:tab w:leader="none" w:pos="1275" w:val="left"/>
        </w:tabs>
      </w:pPr>
      <w:r>
        <w:rPr>
          <w:sz w:val="26"/>
          <w:u w:val="single"/>
          <w:b/>
          <w:szCs w:val="26"/>
          <w:bCs/>
          <w:rFonts w:ascii="Bitstream Charter" w:hAnsi="Bitstream Charter"/>
        </w:rPr>
        <w:t>Francis Hutcheson:</w:t>
      </w:r>
      <w:r>
        <w:rPr>
          <w:sz w:val="26"/>
          <w:u w:val="none"/>
          <w:b/>
          <w:szCs w:val="26"/>
          <w:bCs/>
          <w:rFonts w:ascii="Bitstream Charter" w:hAnsi="Bitstream Charter"/>
        </w:rPr>
        <w:t xml:space="preserve"> 1694-1746</w:t>
      </w:r>
    </w:p>
    <w:p>
      <w:pPr>
        <w:pStyle w:val="style22"/>
        <w:tabs>
          <w:tab w:leader="none" w:pos="-330" w:val="left"/>
          <w:tab w:leader="none" w:pos="409" w:val="left"/>
          <w:tab w:leader="none" w:pos="439" w:val="left"/>
          <w:tab w:leader="none" w:pos="469" w:val="left"/>
          <w:tab w:leader="none" w:pos="499" w:val="left"/>
          <w:tab w:leader="none" w:pos="529" w:val="left"/>
          <w:tab w:leader="none" w:pos="559" w:val="left"/>
          <w:tab w:leader="none" w:pos="589" w:val="left"/>
          <w:tab w:leader="none" w:pos="619" w:val="left"/>
          <w:tab w:leader="none" w:pos="649" w:val="left"/>
          <w:tab w:leader="none" w:pos="679" w:val="left"/>
        </w:tabs>
        <w:ind w:hanging="0" w:left="-30" w:right="0"/>
        <w:spacing w:after="120" w:before="0"/>
      </w:pPr>
      <w:r>
        <w:rPr/>
      </w:r>
    </w:p>
    <w:p>
      <w:pPr>
        <w:pStyle w:val="style22"/>
        <w:tabs>
          <w:tab w:leader="none" w:pos="-60" w:val="left"/>
          <w:tab w:leader="none" w:pos="679" w:val="left"/>
          <w:tab w:leader="none" w:pos="709" w:val="left"/>
        </w:tabs>
        <w:ind w:hanging="0" w:left="0" w:right="0"/>
        <w:spacing w:after="120" w:before="0"/>
      </w:pPr>
      <w:r>
        <w:rPr>
          <w:sz w:val="26"/>
          <w:u w:val="none"/>
          <w:b w:val="off"/>
          <w:szCs w:val="26"/>
          <w:bCs w:val="off"/>
          <w:rFonts w:ascii="Bitstream Charter" w:hAnsi="Bitstream Charter"/>
          <w:lang w:eastAsia="en-US"/>
        </w:rPr>
        <w:t>Obra seminal: (marca semillas, desencadena muchas cosas)...?</w:t>
      </w:r>
    </w:p>
    <w:p>
      <w:pPr>
        <w:pStyle w:val="style22"/>
        <w:tabs>
          <w:tab w:leader="none" w:pos="-60" w:val="left"/>
          <w:tab w:leader="none" w:pos="679" w:val="left"/>
          <w:tab w:leader="none" w:pos="709" w:val="left"/>
        </w:tabs>
        <w:ind w:hanging="0" w:left="0" w:right="0"/>
        <w:spacing w:after="120" w:before="0"/>
      </w:pPr>
      <w:r>
        <w:rPr>
          <w:sz w:val="26"/>
          <w:u w:val="none"/>
          <w:b w:val="off"/>
          <w:szCs w:val="26"/>
          <w:bCs w:val="off"/>
          <w:rFonts w:ascii="Bitstream Charter" w:hAnsi="Bitstream Charter"/>
          <w:lang w:eastAsia="en-US"/>
        </w:rPr>
        <w:t>1º- 1729,1725 (ya con su nombre) y en 1726 y 1738:</w:t>
      </w:r>
    </w:p>
    <w:p>
      <w:pPr>
        <w:pStyle w:val="style22"/>
        <w:tabs>
          <w:tab w:leader="none" w:pos="-60" w:val="left"/>
          <w:tab w:leader="none" w:pos="679" w:val="left"/>
          <w:tab w:leader="none" w:pos="709" w:val="left"/>
        </w:tabs>
        <w:ind w:hanging="0" w:left="0" w:right="0"/>
        <w:spacing w:after="120" w:before="0"/>
      </w:pPr>
      <w:r>
        <w:rPr>
          <w:sz w:val="26"/>
          <w:u w:val="single"/>
          <w:b w:val="off"/>
          <w:szCs w:val="26"/>
          <w:bCs w:val="off"/>
          <w:rFonts w:ascii="Bitstream Charter" w:hAnsi="Bitstream Charter"/>
          <w:lang w:eastAsia="en-US"/>
        </w:rPr>
        <w:t>“</w:t>
      </w:r>
      <w:r>
        <w:rPr>
          <w:sz w:val="26"/>
          <w:u w:val="single"/>
          <w:b w:val="off"/>
          <w:szCs w:val="26"/>
          <w:bCs w:val="off"/>
          <w:rFonts w:ascii="Bitstream Charter" w:hAnsi="Bitstream Charter"/>
          <w:lang w:eastAsia="en-US"/>
        </w:rPr>
        <w:t>Investigación acerca del origen de nuestras ideas de belleza y virtud”.</w:t>
      </w:r>
    </w:p>
    <w:p>
      <w:pPr>
        <w:pStyle w:val="style22"/>
        <w:tabs>
          <w:tab w:leader="none" w:pos="-60" w:val="left"/>
          <w:tab w:leader="none" w:pos="679" w:val="left"/>
          <w:tab w:leader="none" w:pos="709" w:val="left"/>
        </w:tabs>
        <w:ind w:hanging="0" w:left="0" w:right="0"/>
        <w:spacing w:after="120" w:before="0"/>
      </w:pPr>
      <w:r>
        <w:rPr>
          <w:sz w:val="26"/>
          <w:u w:val="none"/>
          <w:b w:val="off"/>
          <w:szCs w:val="26"/>
          <w:bCs w:val="off"/>
          <w:rFonts w:ascii="Bitstream Charter" w:hAnsi="Bitstream Charter"/>
          <w:lang w:eastAsia="en-US"/>
        </w:rPr>
        <w:t>Dos tratados en él: Origen de belleza, origen de virtud.</w:t>
      </w:r>
    </w:p>
    <w:p>
      <w:pPr>
        <w:pStyle w:val="style22"/>
        <w:tabs>
          <w:tab w:leader="none" w:pos="-60" w:val="left"/>
          <w:tab w:leader="none" w:pos="679" w:val="left"/>
          <w:tab w:leader="none" w:pos="709" w:val="left"/>
        </w:tabs>
        <w:ind w:hanging="0" w:left="0" w:right="0"/>
        <w:spacing w:after="120" w:before="0"/>
      </w:pPr>
      <w:r>
        <w:rPr/>
      </w:r>
    </w:p>
    <w:p>
      <w:pPr>
        <w:pStyle w:val="style22"/>
        <w:tabs>
          <w:tab w:leader="none" w:pos="-60" w:val="left"/>
          <w:tab w:leader="none" w:pos="679" w:val="left"/>
          <w:tab w:leader="none" w:pos="709" w:val="left"/>
        </w:tabs>
        <w:ind w:hanging="0" w:left="0" w:right="0"/>
        <w:spacing w:after="120" w:before="0"/>
      </w:pPr>
      <w:r>
        <w:rPr>
          <w:sz w:val="26"/>
          <w:u w:val="none"/>
          <w:b w:val="off"/>
          <w:szCs w:val="26"/>
          <w:bCs w:val="off"/>
          <w:rFonts w:ascii="Bitstream Charter" w:hAnsi="Bitstream Charter"/>
          <w:lang w:eastAsia="en-US"/>
        </w:rPr>
        <w:t xml:space="preserve">En el tratado de la </w:t>
      </w:r>
      <w:r>
        <w:rPr>
          <w:sz w:val="26"/>
          <w:u w:val="single"/>
          <w:b w:val="off"/>
          <w:szCs w:val="26"/>
          <w:bCs w:val="off"/>
          <w:rFonts w:ascii="Bitstream Charter" w:hAnsi="Bitstream Charter"/>
          <w:lang w:eastAsia="en-US"/>
        </w:rPr>
        <w:t>belleza</w:t>
      </w:r>
      <w:r>
        <w:rPr>
          <w:sz w:val="26"/>
          <w:u w:val="none"/>
          <w:b w:val="off"/>
          <w:szCs w:val="26"/>
          <w:bCs w:val="off"/>
          <w:rFonts w:ascii="Bitstream Charter" w:hAnsi="Bitstream Charter"/>
          <w:lang w:eastAsia="en-US"/>
        </w:rPr>
        <w:t>, se distinguen 3 sentidos:</w:t>
      </w:r>
    </w:p>
    <w:p>
      <w:pPr>
        <w:pStyle w:val="style22"/>
        <w:numPr>
          <w:ilvl w:val="0"/>
          <w:numId w:val="4"/>
        </w:numPr>
        <w:tabs>
          <w:tab w:leader="none" w:pos="-60" w:val="left"/>
          <w:tab w:leader="none" w:pos="679" w:val="left"/>
          <w:tab w:leader="none" w:pos="709" w:val="left"/>
        </w:tabs>
        <w:ind w:hanging="0" w:left="0" w:right="0"/>
        <w:spacing w:after="120" w:before="0"/>
      </w:pPr>
      <w:r>
        <w:rPr>
          <w:sz w:val="26"/>
          <w:u w:val="none"/>
          <w:b/>
          <w:szCs w:val="26"/>
          <w:bCs/>
          <w:rFonts w:ascii="Bitstream Charter" w:hAnsi="Bitstream Charter"/>
          <w:lang w:eastAsia="en-US"/>
        </w:rPr>
        <w:t>1El</w:t>
      </w:r>
      <w:r>
        <w:rPr>
          <w:sz w:val="26"/>
          <w:u w:val="none"/>
          <w:b w:val="off"/>
          <w:szCs w:val="26"/>
          <w:bCs w:val="off"/>
          <w:rFonts w:ascii="Bitstream Charter" w:hAnsi="Bitstream Charter"/>
          <w:lang w:eastAsia="en-US"/>
        </w:rPr>
        <w:t xml:space="preserve"> pensamiento perceptivo (los 5 sentidos, valga la redundancia).</w:t>
      </w:r>
    </w:p>
    <w:p>
      <w:pPr>
        <w:pStyle w:val="style22"/>
        <w:numPr>
          <w:ilvl w:val="0"/>
          <w:numId w:val="4"/>
        </w:numPr>
        <w:tabs>
          <w:tab w:leader="none" w:pos="-60" w:val="left"/>
          <w:tab w:leader="none" w:pos="679" w:val="left"/>
          <w:tab w:leader="none" w:pos="709" w:val="left"/>
        </w:tabs>
        <w:ind w:hanging="0" w:left="0" w:right="0"/>
        <w:spacing w:after="120" w:before="0"/>
      </w:pPr>
      <w:r>
        <w:rPr>
          <w:sz w:val="26"/>
          <w:u w:val="none"/>
          <w:b/>
          <w:szCs w:val="26"/>
          <w:bCs/>
          <w:rFonts w:ascii="Bitstream Charter" w:hAnsi="Bitstream Charter"/>
          <w:lang w:eastAsia="en-US"/>
        </w:rPr>
        <w:t>2El</w:t>
      </w:r>
      <w:r>
        <w:rPr>
          <w:sz w:val="26"/>
          <w:u w:val="none"/>
          <w:b w:val="off"/>
          <w:szCs w:val="26"/>
          <w:bCs w:val="off"/>
          <w:rFonts w:ascii="Bitstream Charter" w:hAnsi="Bitstream Charter"/>
          <w:lang w:eastAsia="en-US"/>
        </w:rPr>
        <w:t xml:space="preserve"> sentido interno/estético: nos permite percivir la belleza de la regularidad, del orden, de la armonía.</w:t>
      </w:r>
    </w:p>
    <w:p>
      <w:pPr>
        <w:pStyle w:val="style22"/>
        <w:numPr>
          <w:ilvl w:val="0"/>
          <w:numId w:val="4"/>
        </w:numPr>
        <w:tabs>
          <w:tab w:leader="none" w:pos="-60" w:val="left"/>
          <w:tab w:leader="none" w:pos="679" w:val="left"/>
          <w:tab w:leader="none" w:pos="709" w:val="left"/>
        </w:tabs>
        <w:ind w:hanging="0" w:left="0" w:right="0"/>
        <w:spacing w:after="120" w:before="0"/>
      </w:pPr>
      <w:r>
        <w:rPr>
          <w:sz w:val="26"/>
          <w:u w:val="none"/>
          <w:b/>
          <w:szCs w:val="26"/>
          <w:bCs/>
          <w:rFonts w:ascii="Bitstream Charter" w:hAnsi="Bitstream Charter"/>
          <w:lang w:eastAsia="en-US"/>
        </w:rPr>
        <w:t>3El</w:t>
      </w:r>
      <w:r>
        <w:rPr>
          <w:sz w:val="26"/>
          <w:u w:val="none"/>
          <w:b w:val="off"/>
          <w:szCs w:val="26"/>
          <w:bCs w:val="off"/>
          <w:rFonts w:ascii="Bitstream Charter" w:hAnsi="Bitstream Charter"/>
          <w:lang w:eastAsia="en-US"/>
        </w:rPr>
        <w:t xml:space="preserve"> sentido de la moral: es la “inclinacion a probar akellos sentimientos...” o alcanzar la percepción de la virtud.</w:t>
      </w:r>
    </w:p>
    <w:p>
      <w:pPr>
        <w:pStyle w:val="style22"/>
        <w:tabs>
          <w:tab w:leader="none" w:pos="-60" w:val="left"/>
          <w:tab w:leader="none" w:pos="679" w:val="left"/>
          <w:tab w:leader="none" w:pos="709" w:val="left"/>
        </w:tabs>
        <w:ind w:hanging="0" w:left="0" w:right="0"/>
        <w:spacing w:after="120" w:before="0"/>
      </w:pPr>
      <w:r>
        <w:rPr>
          <w:sz w:val="26"/>
          <w:u w:val="none"/>
          <w:b w:val="off"/>
          <w:szCs w:val="26"/>
          <w:bCs w:val="off"/>
          <w:rFonts w:ascii="Bitstream Charter" w:hAnsi="Bitstream Charter"/>
          <w:lang w:eastAsia="en-US"/>
        </w:rPr>
        <w:t xml:space="preserve">En Hutcheson, se diferencia lo bello de la virtud, no como en Shaftesbury. </w:t>
      </w:r>
    </w:p>
    <w:p>
      <w:pPr>
        <w:pStyle w:val="style22"/>
        <w:tabs>
          <w:tab w:leader="none" w:pos="-60" w:val="left"/>
          <w:tab w:leader="none" w:pos="679" w:val="left"/>
          <w:tab w:leader="none" w:pos="709" w:val="left"/>
        </w:tabs>
        <w:ind w:hanging="0" w:left="0" w:right="0"/>
        <w:spacing w:after="120" w:before="0"/>
      </w:pPr>
      <w:r>
        <w:rPr>
          <w:sz w:val="26"/>
          <w:u w:val="none"/>
          <w:b w:val="off"/>
          <w:szCs w:val="26"/>
          <w:bCs w:val="off"/>
          <w:rFonts w:ascii="Bitstream Charter" w:hAnsi="Bitstream Charter"/>
          <w:lang w:eastAsia="en-US"/>
        </w:rPr>
        <w:t>Van unidos uno y tres, para Hutcheson 1 y 3 son poderes de percepción, o mentales, dados por la necesidad del ser humano. Pasibo, recibir ideas de belleza, proporcion, una descripción de la belleza, con carácter subjetivo, además de universal.</w:t>
      </w:r>
    </w:p>
    <w:p>
      <w:pPr>
        <w:pStyle w:val="style22"/>
        <w:tabs>
          <w:tab w:leader="none" w:pos="-60" w:val="left"/>
          <w:tab w:leader="none" w:pos="679" w:val="left"/>
          <w:tab w:leader="none" w:pos="709" w:val="left"/>
        </w:tabs>
        <w:ind w:hanging="0" w:left="0" w:right="0"/>
        <w:spacing w:after="120" w:before="0"/>
      </w:pPr>
      <w:r>
        <w:rPr>
          <w:sz w:val="26"/>
          <w:u w:val="none"/>
          <w:b w:val="off"/>
          <w:szCs w:val="26"/>
          <w:bCs w:val="off"/>
          <w:rFonts w:ascii="Bitstream Charter" w:hAnsi="Bitstream Charter"/>
          <w:lang w:eastAsia="en-US"/>
        </w:rPr>
        <w:t>En el 2, “la belleza consiste en la percepción de la uniformidad en la variedad”. (de Aristóteles, composición de acciones). Que sea una idea de la mente, implica que no son cualidades objetivas de las cosas. El sentido de lo bello vinculado a un sentimiento interno independiente de los externos. Sentimiento de la belleza: “feeling of beauty”</w:t>
      </w:r>
    </w:p>
    <w:p>
      <w:pPr>
        <w:pStyle w:val="style22"/>
        <w:tabs>
          <w:tab w:leader="none" w:pos="-60" w:val="left"/>
          <w:tab w:leader="none" w:pos="679" w:val="left"/>
          <w:tab w:leader="none" w:pos="709" w:val="left"/>
        </w:tabs>
        <w:ind w:hanging="0" w:left="0" w:right="0"/>
        <w:spacing w:after="120" w:before="0"/>
      </w:pPr>
      <w:r>
        <w:rPr>
          <w:sz w:val="26"/>
          <w:u w:val="none"/>
          <w:b/>
          <w:szCs w:val="26"/>
          <w:bCs/>
          <w:rFonts w:ascii="Bitstream Charter" w:hAnsi="Bitstream Charter"/>
          <w:lang w:eastAsia="en-US"/>
        </w:rPr>
        <w:t>Giro subjetivo:</w:t>
      </w:r>
      <w:r>
        <w:rPr>
          <w:sz w:val="26"/>
          <w:u w:val="none"/>
          <w:b w:val="off"/>
          <w:szCs w:val="26"/>
          <w:bCs w:val="off"/>
          <w:rFonts w:ascii="Bitstream Charter" w:hAnsi="Bitstream Charter"/>
          <w:lang w:eastAsia="en-US"/>
        </w:rPr>
        <w:t xml:space="preserve"> hacia la expansión estética como sentimental, influencia sobre </w:t>
      </w:r>
      <w:r>
        <w:rPr>
          <w:sz w:val="26"/>
          <w:u w:val="none"/>
          <w:b/>
          <w:szCs w:val="26"/>
          <w:bCs/>
          <w:rFonts w:ascii="Bitstream Charter" w:hAnsi="Bitstream Charter"/>
          <w:lang w:eastAsia="en-US"/>
        </w:rPr>
        <w:t>Kant</w:t>
      </w:r>
      <w:r>
        <w:rPr>
          <w:sz w:val="26"/>
          <w:u w:val="none"/>
          <w:b w:val="off"/>
          <w:szCs w:val="26"/>
          <w:bCs w:val="off"/>
          <w:rFonts w:ascii="Bitstream Charter" w:hAnsi="Bitstream Charter"/>
          <w:lang w:eastAsia="en-US"/>
        </w:rPr>
        <w:t>, y sus reflexiones críticas. Sobre las ideas de lo bello, lo sublime y su crítica del juicio sobre todo.</w:t>
      </w:r>
    </w:p>
    <w:p>
      <w:pPr>
        <w:pStyle w:val="style22"/>
        <w:tabs>
          <w:tab w:leader="none" w:pos="-60" w:val="left"/>
          <w:tab w:leader="none" w:pos="679" w:val="left"/>
          <w:tab w:leader="none" w:pos="709" w:val="left"/>
        </w:tabs>
        <w:ind w:hanging="0" w:left="0" w:right="0"/>
        <w:spacing w:after="120" w:before="0"/>
      </w:pPr>
      <w:r>
        <w:rPr>
          <w:sz w:val="26"/>
          <w:u w:val="none"/>
          <w:b w:val="off"/>
          <w:szCs w:val="26"/>
          <w:bCs w:val="off"/>
          <w:rFonts w:ascii="Bitstream Charter" w:hAnsi="Bitstream Charter"/>
          <w:lang w:eastAsia="en-US"/>
        </w:rPr>
        <w:t>Todos los seres humanos poseen ese sentido interno, lo que explica la universalidad del sentido de belleza derivado de Aristóteles + mezcla de Platón moderno.</w:t>
      </w:r>
    </w:p>
    <w:p>
      <w:pPr>
        <w:pStyle w:val="style22"/>
        <w:tabs>
          <w:tab w:leader="none" w:pos="-60" w:val="left"/>
          <w:tab w:leader="none" w:pos="679" w:val="left"/>
          <w:tab w:leader="none" w:pos="709" w:val="left"/>
        </w:tabs>
        <w:ind w:hanging="0" w:left="0" w:right="0"/>
        <w:spacing w:after="120" w:before="0"/>
      </w:pPr>
      <w:r>
        <w:rPr>
          <w:sz w:val="26"/>
          <w:u w:val="none"/>
          <w:b w:val="off"/>
          <w:szCs w:val="26"/>
          <w:bCs w:val="off"/>
          <w:rFonts w:ascii="Bitstream Charter" w:hAnsi="Bitstream Charter"/>
          <w:lang w:eastAsia="en-US"/>
        </w:rPr>
        <w:t>Tratado: “el origen de nuestra idea de virtud”. Dinámica de superación en toda la Ilustración.</w:t>
      </w:r>
    </w:p>
    <w:p>
      <w:pPr>
        <w:pStyle w:val="style22"/>
        <w:tabs>
          <w:tab w:leader="none" w:pos="-60" w:val="left"/>
          <w:tab w:leader="none" w:pos="679" w:val="left"/>
          <w:tab w:leader="none" w:pos="709" w:val="left"/>
        </w:tabs>
        <w:ind w:hanging="0" w:left="0" w:right="0"/>
        <w:spacing w:after="120" w:before="0"/>
      </w:pPr>
      <w:r>
        <w:rPr>
          <w:sz w:val="26"/>
          <w:u w:val="none"/>
          <w:b w:val="off"/>
          <w:szCs w:val="26"/>
          <w:bCs w:val="off"/>
          <w:rFonts w:ascii="Bitstream Charter" w:hAnsi="Bitstream Charter"/>
          <w:lang w:eastAsia="en-US"/>
        </w:rPr>
        <w:t xml:space="preserve">Interno”universal formado en la variedad”: </w:t>
      </w:r>
    </w:p>
    <w:p>
      <w:pPr>
        <w:pStyle w:val="style22"/>
        <w:tabs>
          <w:tab w:leader="none" w:pos="-60" w:val="left"/>
          <w:tab w:leader="none" w:pos="679" w:val="left"/>
          <w:tab w:leader="none" w:pos="709" w:val="left"/>
        </w:tabs>
        <w:ind w:hanging="0" w:left="0" w:right="0"/>
        <w:spacing w:after="120" w:before="0"/>
      </w:pPr>
      <w:r>
        <w:rPr>
          <w:sz w:val="26"/>
          <w:u w:val="none"/>
          <w:b w:val="off"/>
          <w:szCs w:val="26"/>
          <w:bCs w:val="off"/>
          <w:rFonts w:ascii="Bitstream Charter" w:hAnsi="Bitstream Charter"/>
          <w:lang w:eastAsia="en-US"/>
        </w:rPr>
        <w:t>-original: música, artes (geometría, jardinería..)</w:t>
      </w:r>
    </w:p>
    <w:p>
      <w:pPr>
        <w:pStyle w:val="style22"/>
        <w:tabs>
          <w:tab w:leader="none" w:pos="-60" w:val="left"/>
          <w:tab w:leader="none" w:pos="679" w:val="left"/>
          <w:tab w:leader="none" w:pos="709" w:val="left"/>
        </w:tabs>
        <w:ind w:hanging="0" w:left="0" w:right="0"/>
        <w:spacing w:after="120" w:before="0"/>
      </w:pPr>
      <w:r>
        <w:rPr>
          <w:sz w:val="26"/>
          <w:u w:val="none"/>
          <w:b w:val="off"/>
          <w:szCs w:val="26"/>
          <w:bCs w:val="off"/>
          <w:rFonts w:ascii="Bitstream Charter" w:hAnsi="Bitstream Charter"/>
          <w:lang w:eastAsia="en-US"/>
        </w:rPr>
        <w:t>-relativa: percibimos en objetos, imitaciones, semejanzas (obras de arte por imitación, pintura, literatura..).</w:t>
      </w:r>
    </w:p>
    <w:p>
      <w:pPr>
        <w:pStyle w:val="style22"/>
        <w:tabs>
          <w:tab w:leader="none" w:pos="-60" w:val="left"/>
          <w:tab w:leader="none" w:pos="679" w:val="left"/>
          <w:tab w:leader="none" w:pos="709" w:val="left"/>
        </w:tabs>
        <w:ind w:hanging="0" w:left="0" w:right="0"/>
        <w:spacing w:after="120" w:before="0"/>
      </w:pPr>
      <w:r>
        <w:rPr/>
      </w:r>
    </w:p>
    <w:p>
      <w:pPr>
        <w:pStyle w:val="style22"/>
        <w:tabs>
          <w:tab w:leader="none" w:pos="-60" w:val="left"/>
          <w:tab w:leader="none" w:pos="679" w:val="left"/>
          <w:tab w:leader="none" w:pos="709" w:val="left"/>
        </w:tabs>
        <w:ind w:hanging="0" w:left="0" w:right="0"/>
        <w:spacing w:after="120" w:before="0"/>
      </w:pPr>
      <w:r>
        <w:rPr>
          <w:sz w:val="26"/>
          <w:u w:val="single"/>
          <w:b/>
          <w:szCs w:val="26"/>
          <w:bCs/>
          <w:rFonts w:ascii="Bitstream Charter" w:hAnsi="Bitstream Charter"/>
          <w:lang w:eastAsia="en-US"/>
        </w:rPr>
        <w:t>David Hume</w:t>
      </w:r>
      <w:r>
        <w:rPr>
          <w:sz w:val="26"/>
          <w:u w:val="none"/>
          <w:b/>
          <w:szCs w:val="26"/>
          <w:bCs/>
          <w:rFonts w:ascii="Bitstream Charter" w:hAnsi="Bitstream Charter"/>
          <w:lang w:eastAsia="en-US"/>
        </w:rPr>
        <w:t>: (1711-1776).</w:t>
      </w:r>
    </w:p>
    <w:p>
      <w:pPr>
        <w:pStyle w:val="style22"/>
        <w:tabs>
          <w:tab w:leader="none" w:pos="-60" w:val="left"/>
          <w:tab w:leader="none" w:pos="679" w:val="left"/>
          <w:tab w:leader="none" w:pos="709" w:val="left"/>
        </w:tabs>
        <w:ind w:hanging="0" w:left="0" w:right="0"/>
        <w:spacing w:after="120" w:before="0"/>
      </w:pPr>
      <w:r>
        <w:rPr/>
      </w:r>
    </w:p>
    <w:p>
      <w:pPr>
        <w:pStyle w:val="style22"/>
        <w:tabs>
          <w:tab w:leader="none" w:pos="-60" w:val="left"/>
          <w:tab w:leader="none" w:pos="679" w:val="left"/>
          <w:tab w:leader="none" w:pos="709" w:val="left"/>
        </w:tabs>
        <w:ind w:hanging="0" w:left="0" w:right="0"/>
        <w:spacing w:after="120" w:before="0"/>
      </w:pPr>
      <w:r>
        <w:rPr>
          <w:sz w:val="26"/>
          <w:u w:val="none"/>
          <w:b w:val="off"/>
          <w:szCs w:val="26"/>
          <w:bCs w:val="off"/>
          <w:rFonts w:ascii="Bitstream Charter" w:hAnsi="Bitstream Charter"/>
          <w:lang w:eastAsia="en-US"/>
        </w:rPr>
        <w:t>Hablaré sólo de su aportación a la estética:</w:t>
      </w:r>
    </w:p>
    <w:p>
      <w:pPr>
        <w:pStyle w:val="style22"/>
        <w:tabs>
          <w:tab w:leader="none" w:pos="-60" w:val="left"/>
          <w:tab w:leader="none" w:pos="679" w:val="left"/>
          <w:tab w:leader="none" w:pos="709" w:val="left"/>
        </w:tabs>
        <w:ind w:hanging="0" w:left="0" w:right="0"/>
        <w:spacing w:after="120" w:before="0"/>
      </w:pPr>
      <w:r>
        <w:rPr>
          <w:sz w:val="26"/>
          <w:u w:val="none"/>
          <w:b/>
          <w:szCs w:val="26"/>
          <w:bCs/>
          <w:rFonts w:ascii="Bitstream Charter" w:hAnsi="Bitstream Charter"/>
          <w:lang w:eastAsia="en-US"/>
        </w:rPr>
        <w:t xml:space="preserve">1- </w:t>
      </w:r>
      <w:r>
        <w:rPr>
          <w:sz w:val="26"/>
          <w:u w:val="none"/>
          <w:b w:val="off"/>
          <w:szCs w:val="26"/>
          <w:bCs w:val="off"/>
          <w:rFonts w:ascii="Bitstream Charter" w:hAnsi="Bitstream Charter"/>
          <w:lang w:eastAsia="en-US"/>
        </w:rPr>
        <w:t>“Tratado sobre la naturaleza humana” 1739. Experiencia de lo bello y de lo feo, plantea relacionar la esperiencia estética con el placer.</w:t>
      </w:r>
    </w:p>
    <w:p>
      <w:pPr>
        <w:pStyle w:val="style22"/>
        <w:tabs>
          <w:tab w:leader="none" w:pos="-60" w:val="left"/>
          <w:tab w:leader="none" w:pos="679" w:val="left"/>
          <w:tab w:leader="none" w:pos="709" w:val="left"/>
        </w:tabs>
        <w:ind w:hanging="0" w:left="0" w:right="0"/>
        <w:spacing w:after="120" w:before="0"/>
      </w:pPr>
      <w:r>
        <w:rPr>
          <w:sz w:val="26"/>
          <w:u w:val="none"/>
          <w:b w:val="off"/>
          <w:szCs w:val="26"/>
          <w:bCs w:val="off"/>
          <w:rFonts w:ascii="Bitstream Charter" w:hAnsi="Bitstream Charter"/>
          <w:lang w:eastAsia="en-US"/>
        </w:rPr>
        <w:t xml:space="preserve">-bello placer, </w:t>
      </w:r>
      <w:r>
        <w:rPr>
          <w:sz w:val="26"/>
          <w:u w:val="none"/>
          <w:b/>
          <w:szCs w:val="26"/>
          <w:bCs/>
          <w:rFonts w:ascii="Bitstream Charter" w:hAnsi="Bitstream Charter"/>
          <w:lang w:eastAsia="en-US"/>
        </w:rPr>
        <w:t>feo</w:t>
      </w:r>
      <w:r>
        <w:rPr>
          <w:sz w:val="26"/>
          <w:u w:val="none"/>
          <w:b w:val="off"/>
          <w:szCs w:val="26"/>
          <w:bCs w:val="off"/>
          <w:rFonts w:ascii="Bitstream Charter" w:hAnsi="Bitstream Charter"/>
          <w:lang w:eastAsia="en-US"/>
        </w:rPr>
        <w:t xml:space="preserve"> dolor. (luego lo dirá </w:t>
      </w:r>
      <w:r>
        <w:rPr>
          <w:sz w:val="26"/>
          <w:u w:val="none"/>
          <w:b/>
          <w:szCs w:val="26"/>
          <w:bCs/>
          <w:rFonts w:ascii="Bitstream Charter" w:hAnsi="Bitstream Charter"/>
          <w:lang w:eastAsia="en-US"/>
        </w:rPr>
        <w:t>Burke</w:t>
      </w:r>
      <w:r>
        <w:rPr>
          <w:sz w:val="26"/>
          <w:u w:val="none"/>
          <w:b w:val="off"/>
          <w:szCs w:val="26"/>
          <w:bCs w:val="off"/>
          <w:rFonts w:ascii="Bitstream Charter" w:hAnsi="Bitstream Charter"/>
          <w:lang w:eastAsia="en-US"/>
        </w:rPr>
        <w:t xml:space="preserve">). Plantea que su radicación es subjetiva, placer y dolor, constituyen la misma esencia que lo bello y lo feo. Lo </w:t>
      </w:r>
      <w:r>
        <w:rPr>
          <w:sz w:val="26"/>
          <w:i/>
          <w:u w:val="none"/>
          <w:b w:val="off"/>
          <w:szCs w:val="26"/>
          <w:iCs/>
          <w:bCs w:val="off"/>
          <w:rFonts w:ascii="Bitstream Charter" w:hAnsi="Bitstream Charter"/>
          <w:lang w:eastAsia="en-US"/>
        </w:rPr>
        <w:t>bello</w:t>
      </w:r>
      <w:r>
        <w:rPr>
          <w:sz w:val="26"/>
          <w:u w:val="none"/>
          <w:b w:val="off"/>
          <w:szCs w:val="26"/>
          <w:bCs w:val="off"/>
          <w:rFonts w:ascii="Bitstream Charter" w:hAnsi="Bitstream Charter"/>
          <w:lang w:eastAsia="en-US"/>
        </w:rPr>
        <w:t xml:space="preserve"> es la </w:t>
      </w:r>
      <w:r>
        <w:rPr>
          <w:sz w:val="26"/>
          <w:u w:val="single"/>
          <w:b w:val="off"/>
          <w:szCs w:val="26"/>
          <w:bCs w:val="off"/>
          <w:rFonts w:ascii="Bitstream Charter" w:hAnsi="Bitstream Charter"/>
          <w:lang w:eastAsia="en-US"/>
        </w:rPr>
        <w:t>forma</w:t>
      </w:r>
      <w:r>
        <w:rPr>
          <w:sz w:val="26"/>
          <w:u w:val="none"/>
          <w:b w:val="off"/>
          <w:szCs w:val="26"/>
          <w:bCs w:val="off"/>
          <w:rFonts w:ascii="Bitstream Charter" w:hAnsi="Bitstream Charter"/>
          <w:lang w:eastAsia="en-US"/>
        </w:rPr>
        <w:t xml:space="preserve"> que produce </w:t>
      </w:r>
      <w:r>
        <w:rPr>
          <w:sz w:val="26"/>
          <w:u w:val="single"/>
          <w:b w:val="off"/>
          <w:szCs w:val="26"/>
          <w:bCs w:val="off"/>
          <w:rFonts w:ascii="Bitstream Charter" w:hAnsi="Bitstream Charter"/>
          <w:lang w:eastAsia="en-US"/>
        </w:rPr>
        <w:t>placer</w:t>
      </w:r>
      <w:r>
        <w:rPr>
          <w:sz w:val="26"/>
          <w:u w:val="none"/>
          <w:b w:val="off"/>
          <w:szCs w:val="26"/>
          <w:bCs w:val="off"/>
          <w:rFonts w:ascii="Bitstream Charter" w:hAnsi="Bitstream Charter"/>
          <w:lang w:eastAsia="en-US"/>
        </w:rPr>
        <w:t>.</w:t>
      </w:r>
    </w:p>
    <w:p>
      <w:pPr>
        <w:pStyle w:val="style22"/>
        <w:tabs>
          <w:tab w:leader="none" w:pos="-60" w:val="left"/>
          <w:tab w:leader="none" w:pos="679" w:val="left"/>
          <w:tab w:leader="none" w:pos="709" w:val="left"/>
        </w:tabs>
        <w:ind w:hanging="0" w:left="0" w:right="0"/>
        <w:spacing w:after="120" w:before="0"/>
      </w:pPr>
      <w:r>
        <w:rPr>
          <w:sz w:val="26"/>
          <w:u w:val="none"/>
          <w:b w:val="off"/>
          <w:szCs w:val="26"/>
          <w:bCs w:val="off"/>
          <w:rFonts w:ascii="Bitstream Charter" w:hAnsi="Bitstream Charter"/>
          <w:lang w:eastAsia="en-US"/>
        </w:rPr>
        <w:t xml:space="preserve">Lo </w:t>
      </w:r>
      <w:r>
        <w:rPr>
          <w:sz w:val="26"/>
          <w:i/>
          <w:u w:val="none"/>
          <w:b w:val="off"/>
          <w:szCs w:val="26"/>
          <w:iCs/>
          <w:bCs w:val="off"/>
          <w:rFonts w:ascii="Bitstream Charter" w:hAnsi="Bitstream Charter"/>
          <w:lang w:eastAsia="en-US"/>
        </w:rPr>
        <w:t>feo</w:t>
      </w:r>
      <w:r>
        <w:rPr>
          <w:sz w:val="26"/>
          <w:u w:val="none"/>
          <w:b w:val="off"/>
          <w:szCs w:val="26"/>
          <w:bCs w:val="off"/>
          <w:rFonts w:ascii="Bitstream Charter" w:hAnsi="Bitstream Charter"/>
          <w:lang w:eastAsia="en-US"/>
        </w:rPr>
        <w:t xml:space="preserve"> es un </w:t>
      </w:r>
      <w:r>
        <w:rPr>
          <w:sz w:val="26"/>
          <w:u w:val="single"/>
          <w:b w:val="off"/>
          <w:szCs w:val="26"/>
          <w:bCs w:val="off"/>
          <w:rFonts w:ascii="Bitstream Charter" w:hAnsi="Bitstream Charter"/>
          <w:lang w:eastAsia="en-US"/>
        </w:rPr>
        <w:t>orden estructural</w:t>
      </w:r>
      <w:r>
        <w:rPr>
          <w:sz w:val="26"/>
          <w:u w:val="none"/>
          <w:b w:val="off"/>
          <w:szCs w:val="26"/>
          <w:bCs w:val="off"/>
          <w:rFonts w:ascii="Bitstream Charter" w:hAnsi="Bitstream Charter"/>
          <w:lang w:eastAsia="en-US"/>
        </w:rPr>
        <w:t xml:space="preserve"> de partes que producen </w:t>
      </w:r>
      <w:r>
        <w:rPr>
          <w:sz w:val="26"/>
          <w:u w:val="single"/>
          <w:b w:val="off"/>
          <w:szCs w:val="26"/>
          <w:bCs w:val="off"/>
          <w:rFonts w:ascii="Bitstream Charter" w:hAnsi="Bitstream Charter"/>
          <w:lang w:eastAsia="en-US"/>
        </w:rPr>
        <w:t>dolor</w:t>
      </w:r>
      <w:r>
        <w:rPr>
          <w:sz w:val="26"/>
          <w:u w:val="none"/>
          <w:b w:val="off"/>
          <w:szCs w:val="26"/>
          <w:bCs w:val="off"/>
          <w:rFonts w:ascii="Bitstream Charter" w:hAnsi="Bitstream Charter"/>
          <w:lang w:eastAsia="en-US"/>
        </w:rPr>
        <w:t>.</w:t>
      </w:r>
    </w:p>
    <w:p>
      <w:pPr>
        <w:pStyle w:val="style22"/>
        <w:tabs>
          <w:tab w:leader="none" w:pos="-60" w:val="left"/>
          <w:tab w:leader="none" w:pos="679" w:val="left"/>
          <w:tab w:leader="none" w:pos="709" w:val="left"/>
        </w:tabs>
        <w:ind w:hanging="0" w:left="0" w:right="0"/>
        <w:spacing w:after="120" w:before="0"/>
      </w:pPr>
      <w:r>
        <w:rPr>
          <w:sz w:val="26"/>
          <w:u w:val="none"/>
          <w:b/>
          <w:szCs w:val="26"/>
          <w:bCs/>
          <w:rFonts w:ascii="Bitstream Charter" w:hAnsi="Bitstream Charter"/>
          <w:lang w:eastAsia="en-US"/>
        </w:rPr>
        <w:t xml:space="preserve">2- </w:t>
      </w:r>
      <w:r>
        <w:rPr>
          <w:sz w:val="26"/>
          <w:u w:val="none"/>
          <w:b w:val="off"/>
          <w:szCs w:val="26"/>
          <w:bCs w:val="off"/>
          <w:rFonts w:ascii="Bitstream Charter" w:hAnsi="Bitstream Charter"/>
          <w:lang w:eastAsia="en-US"/>
        </w:rPr>
        <w:t xml:space="preserve">“Investigación sobre la comprensión humana” 1748. la imaginación es la facultad principal de la naturaleza humana. (concepto de imainación procedente de </w:t>
      </w:r>
      <w:r>
        <w:rPr>
          <w:sz w:val="26"/>
          <w:u w:val="none"/>
          <w:b/>
          <w:szCs w:val="26"/>
          <w:bCs/>
          <w:rFonts w:ascii="Bitstream Charter" w:hAnsi="Bitstream Charter"/>
          <w:lang w:eastAsia="en-US"/>
        </w:rPr>
        <w:t>Addison</w:t>
      </w:r>
      <w:r>
        <w:rPr>
          <w:sz w:val="26"/>
          <w:u w:val="none"/>
          <w:b w:val="off"/>
          <w:szCs w:val="26"/>
          <w:bCs w:val="off"/>
          <w:rFonts w:ascii="Bitstream Charter" w:hAnsi="Bitstream Charter"/>
          <w:lang w:eastAsia="en-US"/>
        </w:rPr>
        <w:t>).</w:t>
      </w:r>
    </w:p>
    <w:p>
      <w:pPr>
        <w:pStyle w:val="style22"/>
        <w:tabs>
          <w:tab w:leader="none" w:pos="-60" w:val="left"/>
          <w:tab w:leader="none" w:pos="679" w:val="left"/>
          <w:tab w:leader="none" w:pos="709" w:val="left"/>
        </w:tabs>
        <w:ind w:hanging="0" w:left="0" w:right="0"/>
        <w:spacing w:after="120" w:before="0"/>
      </w:pPr>
      <w:r>
        <w:rPr>
          <w:sz w:val="26"/>
          <w:u w:val="none"/>
          <w:b/>
          <w:szCs w:val="26"/>
          <w:bCs/>
          <w:rFonts w:ascii="Bitstream Charter" w:hAnsi="Bitstream Charter"/>
          <w:lang w:eastAsia="en-US"/>
        </w:rPr>
        <w:t xml:space="preserve">3- </w:t>
      </w:r>
      <w:r>
        <w:rPr>
          <w:sz w:val="26"/>
          <w:u w:val="none"/>
          <w:b w:val="off"/>
          <w:szCs w:val="26"/>
          <w:bCs w:val="off"/>
          <w:rFonts w:ascii="Bitstream Charter" w:hAnsi="Bitstream Charter"/>
          <w:lang w:eastAsia="en-US"/>
        </w:rPr>
        <w:t>“</w:t>
      </w:r>
      <w:r>
        <w:rPr>
          <w:sz w:val="26"/>
          <w:u w:val="single"/>
          <w:b w:val="off"/>
          <w:szCs w:val="26"/>
          <w:bCs w:val="off"/>
          <w:rFonts w:ascii="Bitstream Charter" w:hAnsi="Bitstream Charter"/>
          <w:lang w:eastAsia="en-US"/>
        </w:rPr>
        <w:t>cuatro disertaciones</w:t>
      </w:r>
      <w:r>
        <w:rPr>
          <w:sz w:val="26"/>
          <w:u w:val="none"/>
          <w:b w:val="off"/>
          <w:szCs w:val="26"/>
          <w:bCs w:val="off"/>
          <w:rFonts w:ascii="Bitstream Charter" w:hAnsi="Bitstream Charter"/>
          <w:lang w:eastAsia="en-US"/>
        </w:rPr>
        <w:t xml:space="preserve">” (cuatro tratados). </w:t>
      </w:r>
    </w:p>
    <w:p>
      <w:pPr>
        <w:pStyle w:val="style22"/>
        <w:tabs>
          <w:tab w:leader="none" w:pos="-60" w:val="left"/>
          <w:tab w:leader="none" w:pos="679" w:val="left"/>
          <w:tab w:leader="none" w:pos="709" w:val="left"/>
        </w:tabs>
        <w:ind w:hanging="0" w:left="0" w:right="0"/>
        <w:spacing w:after="120" w:before="0"/>
      </w:pPr>
      <w:r>
        <w:rPr>
          <w:sz w:val="26"/>
          <w:u w:val="none"/>
          <w:b w:val="off"/>
          <w:szCs w:val="26"/>
          <w:bCs w:val="off"/>
          <w:rFonts w:ascii="Bitstream Charter" w:hAnsi="Bitstream Charter"/>
          <w:lang w:eastAsia="en-US"/>
        </w:rPr>
        <w:t>- “</w:t>
      </w:r>
      <w:r>
        <w:rPr>
          <w:sz w:val="26"/>
          <w:u w:val="single"/>
          <w:b w:val="off"/>
          <w:szCs w:val="26"/>
          <w:bCs w:val="off"/>
          <w:rFonts w:ascii="Bitstream Charter" w:hAnsi="Bitstream Charter"/>
          <w:lang w:eastAsia="en-US"/>
        </w:rPr>
        <w:t>Sobre la tragedia</w:t>
      </w:r>
      <w:r>
        <w:rPr>
          <w:sz w:val="26"/>
          <w:u w:val="none"/>
          <w:b w:val="off"/>
          <w:szCs w:val="26"/>
          <w:bCs w:val="off"/>
          <w:rFonts w:ascii="Bitstream Charter" w:hAnsi="Bitstream Charter"/>
          <w:lang w:eastAsia="en-US"/>
        </w:rPr>
        <w:t>”, (on tragedy).</w:t>
      </w:r>
    </w:p>
    <w:p>
      <w:pPr>
        <w:pStyle w:val="style22"/>
        <w:tabs>
          <w:tab w:leader="none" w:pos="-60" w:val="left"/>
          <w:tab w:leader="none" w:pos="679" w:val="left"/>
          <w:tab w:leader="none" w:pos="709" w:val="left"/>
        </w:tabs>
        <w:ind w:hanging="0" w:left="0" w:right="0"/>
        <w:spacing w:after="120" w:before="0"/>
      </w:pPr>
      <w:r>
        <w:rPr>
          <w:sz w:val="26"/>
          <w:u w:val="none"/>
          <w:b w:val="off"/>
          <w:szCs w:val="26"/>
          <w:bCs w:val="off"/>
          <w:rFonts w:ascii="Bitstream Charter" w:hAnsi="Bitstream Charter"/>
          <w:lang w:eastAsia="en-US"/>
        </w:rPr>
        <w:t>-“</w:t>
      </w:r>
      <w:r>
        <w:rPr>
          <w:sz w:val="26"/>
          <w:u w:val="single"/>
          <w:b w:val="off"/>
          <w:szCs w:val="26"/>
          <w:bCs w:val="off"/>
          <w:rFonts w:ascii="Bitstream Charter" w:hAnsi="Bitstream Charter"/>
          <w:lang w:eastAsia="en-US"/>
        </w:rPr>
        <w:t>La verma? del gusto</w:t>
      </w:r>
      <w:r>
        <w:rPr>
          <w:sz w:val="26"/>
          <w:u w:val="none"/>
          <w:b w:val="off"/>
          <w:szCs w:val="26"/>
          <w:bCs w:val="off"/>
          <w:rFonts w:ascii="Bitstream Charter" w:hAnsi="Bitstream Charter"/>
          <w:lang w:eastAsia="en-US"/>
        </w:rPr>
        <w:t>”, (</w:t>
      </w:r>
      <w:r>
        <w:rPr>
          <w:sz w:val="26"/>
          <w:u w:val="none"/>
          <w:b/>
          <w:szCs w:val="26"/>
          <w:bCs/>
          <w:rFonts w:ascii="Bitstream Charter" w:hAnsi="Bitstream Charter"/>
          <w:lang w:eastAsia="en-US"/>
        </w:rPr>
        <w:t>standart of taste</w:t>
      </w:r>
      <w:r>
        <w:rPr>
          <w:sz w:val="26"/>
          <w:u w:val="none"/>
          <w:b w:val="off"/>
          <w:szCs w:val="26"/>
          <w:bCs w:val="off"/>
          <w:rFonts w:ascii="Bitstream Charter" w:hAnsi="Bitstream Charter"/>
          <w:lang w:eastAsia="en-US"/>
        </w:rPr>
        <w:t>). (el mas importante).</w:t>
      </w:r>
    </w:p>
    <w:p>
      <w:pPr>
        <w:pStyle w:val="style22"/>
        <w:tabs>
          <w:tab w:leader="none" w:pos="-60" w:val="left"/>
          <w:tab w:leader="none" w:pos="679" w:val="left"/>
          <w:tab w:leader="none" w:pos="709" w:val="left"/>
        </w:tabs>
        <w:ind w:hanging="0" w:left="0" w:right="0"/>
        <w:spacing w:after="120" w:before="0"/>
      </w:pPr>
      <w:r>
        <w:rPr>
          <w:sz w:val="26"/>
          <w:u w:val="none"/>
          <w:b w:val="off"/>
          <w:szCs w:val="26"/>
          <w:bCs w:val="off"/>
          <w:rFonts w:ascii="Bitstream Charter" w:hAnsi="Bitstream Charter"/>
          <w:lang w:eastAsia="en-US"/>
        </w:rPr>
        <w:t>Si la belleza depende de la mente/espíritu- mind como defender una universalidad de la belleza. La belleza no es una cualidad en las cosas, existe en la mente que los contempla, y cada mente percibe una belleza--(relaciona con su teoría de conocimiento (tratado de la naturaleza humana), cuando afirmamos que una cosa es verdad, es repetir lo que la costumbre nos ha enseñado).</w:t>
      </w:r>
    </w:p>
    <w:p>
      <w:pPr>
        <w:pStyle w:val="style22"/>
        <w:tabs>
          <w:tab w:leader="none" w:pos="-60" w:val="left"/>
          <w:tab w:leader="none" w:pos="679" w:val="left"/>
          <w:tab w:leader="none" w:pos="709" w:val="left"/>
        </w:tabs>
        <w:ind w:hanging="0" w:left="0" w:right="0"/>
        <w:spacing w:after="120" w:before="0"/>
      </w:pPr>
      <w:r>
        <w:rPr>
          <w:sz w:val="26"/>
          <w:u w:val="none"/>
          <w:b w:val="off"/>
          <w:szCs w:val="26"/>
          <w:bCs w:val="off"/>
          <w:rFonts w:ascii="Bitstream Charter" w:hAnsi="Bitstream Charter"/>
          <w:lang w:eastAsia="en-US"/>
        </w:rPr>
        <w:t>Costumbre y repetición, forman un standard del gusto. Valided empírica, no valided esencialista sino sensitiva. Facultad de juzgar.</w:t>
      </w:r>
    </w:p>
    <w:p>
      <w:pPr>
        <w:pStyle w:val="style22"/>
        <w:tabs>
          <w:tab w:leader="none" w:pos="-60" w:val="left"/>
          <w:tab w:leader="none" w:pos="679" w:val="left"/>
          <w:tab w:leader="none" w:pos="709" w:val="left"/>
        </w:tabs>
        <w:ind w:hanging="0" w:left="0" w:right="0"/>
        <w:spacing w:after="120" w:before="0"/>
      </w:pPr>
      <w:r>
        <w:rPr/>
      </w:r>
    </w:p>
    <w:p>
      <w:pPr>
        <w:pStyle w:val="style22"/>
        <w:tabs>
          <w:tab w:leader="none" w:pos="-60" w:val="left"/>
          <w:tab w:leader="none" w:pos="679" w:val="left"/>
          <w:tab w:leader="none" w:pos="709" w:val="left"/>
        </w:tabs>
        <w:ind w:hanging="0" w:left="0" w:right="0"/>
        <w:spacing w:after="120" w:before="0"/>
      </w:pPr>
      <w:r>
        <w:rPr/>
      </w:r>
    </w:p>
    <w:p>
      <w:pPr>
        <w:pStyle w:val="style22"/>
        <w:tabs>
          <w:tab w:leader="none" w:pos="-60" w:val="left"/>
          <w:tab w:leader="none" w:pos="679" w:val="left"/>
          <w:tab w:leader="none" w:pos="709" w:val="left"/>
        </w:tabs>
        <w:ind w:hanging="0" w:left="0" w:right="0"/>
        <w:spacing w:after="120" w:before="0"/>
      </w:pPr>
      <w:r>
        <w:rPr>
          <w:sz w:val="26"/>
          <w:u w:val="single"/>
          <w:b/>
          <w:szCs w:val="26"/>
          <w:bCs/>
          <w:rFonts w:ascii="Bitstream Charter" w:hAnsi="Bitstream Charter"/>
          <w:lang w:eastAsia="en-US"/>
        </w:rPr>
        <w:t>Edmund Burke (1729-1797).</w:t>
      </w:r>
    </w:p>
    <w:p>
      <w:pPr>
        <w:pStyle w:val="style22"/>
        <w:tabs>
          <w:tab w:leader="none" w:pos="-60" w:val="left"/>
          <w:tab w:leader="none" w:pos="679" w:val="left"/>
          <w:tab w:leader="none" w:pos="709" w:val="left"/>
        </w:tabs>
        <w:ind w:hanging="0" w:left="0" w:right="0"/>
        <w:spacing w:after="120" w:before="0"/>
      </w:pPr>
      <w:r>
        <w:rPr/>
      </w:r>
    </w:p>
    <w:p>
      <w:pPr>
        <w:pStyle w:val="style22"/>
        <w:tabs>
          <w:tab w:leader="none" w:pos="-60" w:val="left"/>
          <w:tab w:leader="none" w:pos="679" w:val="left"/>
          <w:tab w:leader="none" w:pos="709" w:val="left"/>
        </w:tabs>
        <w:ind w:hanging="0" w:left="0" w:right="0"/>
        <w:spacing w:after="120" w:before="0"/>
      </w:pPr>
      <w:r>
        <w:rPr>
          <w:sz w:val="26"/>
          <w:szCs w:val="26"/>
          <w:rFonts w:ascii="Bitstream Charter" w:hAnsi="Bitstream Charter"/>
          <w:lang w:eastAsia="en-US"/>
        </w:rPr>
        <w:t>(1757-1759) “</w:t>
      </w:r>
      <w:r>
        <w:rPr>
          <w:sz w:val="26"/>
          <w:u w:val="single"/>
          <w:szCs w:val="26"/>
          <w:rFonts w:ascii="Bitstream Charter" w:hAnsi="Bitstream Charter"/>
          <w:lang w:eastAsia="en-US"/>
        </w:rPr>
        <w:t>Una investigación filosófica acerca del origen de las ideas de lo sublime y lo bello</w:t>
      </w:r>
      <w:r>
        <w:rPr>
          <w:sz w:val="26"/>
          <w:szCs w:val="26"/>
          <w:rFonts w:ascii="Bitstream Charter" w:hAnsi="Bitstream Charter"/>
          <w:lang w:eastAsia="en-US"/>
        </w:rPr>
        <w:t xml:space="preserve">” (parecido al tratado de </w:t>
      </w:r>
      <w:r>
        <w:rPr>
          <w:sz w:val="26"/>
          <w:b/>
          <w:szCs w:val="26"/>
          <w:bCs/>
          <w:rFonts w:ascii="Bitstream Charter" w:hAnsi="Bitstream Charter"/>
          <w:lang w:eastAsia="en-US"/>
        </w:rPr>
        <w:t>Hutcheson</w:t>
      </w:r>
      <w:r>
        <w:rPr>
          <w:sz w:val="26"/>
          <w:szCs w:val="26"/>
          <w:rFonts w:ascii="Bitstream Charter" w:hAnsi="Bitstream Charter"/>
          <w:lang w:eastAsia="en-US"/>
        </w:rPr>
        <w:t>).</w:t>
      </w:r>
    </w:p>
    <w:p>
      <w:pPr>
        <w:pStyle w:val="style22"/>
        <w:tabs>
          <w:tab w:leader="none" w:pos="-60" w:val="left"/>
          <w:tab w:leader="none" w:pos="679" w:val="left"/>
          <w:tab w:leader="none" w:pos="709" w:val="left"/>
        </w:tabs>
        <w:ind w:hanging="0" w:left="0" w:right="0"/>
        <w:spacing w:after="120" w:before="0"/>
      </w:pPr>
      <w:r>
        <w:rPr>
          <w:sz w:val="26"/>
          <w:szCs w:val="26"/>
          <w:rFonts w:ascii="Bitstream Charter" w:hAnsi="Bitstream Charter"/>
          <w:lang w:eastAsia="en-US"/>
        </w:rPr>
        <w:t>-</w:t>
        <w:tab/>
        <w:t xml:space="preserve">1- </w:t>
      </w:r>
      <w:r>
        <w:rPr>
          <w:sz w:val="26"/>
          <w:u w:val="single"/>
          <w:szCs w:val="26"/>
          <w:rFonts w:ascii="Bitstream Charter" w:hAnsi="Bitstream Charter"/>
          <w:lang w:eastAsia="en-US"/>
        </w:rPr>
        <w:t>Gusto</w:t>
      </w:r>
      <w:r>
        <w:rPr>
          <w:sz w:val="26"/>
          <w:szCs w:val="26"/>
          <w:rFonts w:ascii="Bitstream Charter" w:hAnsi="Bitstream Charter"/>
          <w:lang w:eastAsia="en-US"/>
        </w:rPr>
        <w:t>: facultades de la mente/espíritu que son impresionados por las obras de la imaginación o de las artes y que forman un juicio sobre ellas.</w:t>
      </w:r>
    </w:p>
    <w:p>
      <w:pPr>
        <w:pStyle w:val="style22"/>
        <w:tabs>
          <w:tab w:leader="none" w:pos="-60" w:val="left"/>
          <w:tab w:leader="none" w:pos="679" w:val="left"/>
          <w:tab w:leader="none" w:pos="709" w:val="left"/>
        </w:tabs>
        <w:ind w:hanging="0" w:left="0" w:right="0"/>
        <w:spacing w:after="120" w:before="0"/>
      </w:pPr>
      <w:r>
        <w:rPr>
          <w:sz w:val="26"/>
          <w:szCs w:val="26"/>
          <w:rFonts w:ascii="Bitstream Charter" w:hAnsi="Bitstream Charter"/>
          <w:lang w:eastAsia="en-US"/>
        </w:rPr>
        <w:t xml:space="preserve">Formación de “un juicio”, de carácter complejo que implica síntesis de la imaginación y de la razón (anticipa las ideas de </w:t>
      </w:r>
      <w:r>
        <w:rPr>
          <w:sz w:val="26"/>
          <w:b/>
          <w:szCs w:val="26"/>
          <w:bCs/>
          <w:rFonts w:ascii="Bitstream Charter" w:hAnsi="Bitstream Charter"/>
          <w:lang w:eastAsia="en-US"/>
        </w:rPr>
        <w:t>Kant</w:t>
      </w:r>
      <w:r>
        <w:rPr>
          <w:sz w:val="26"/>
          <w:szCs w:val="26"/>
          <w:rFonts w:ascii="Bitstream Charter" w:hAnsi="Bitstream Charter"/>
          <w:lang w:eastAsia="en-US"/>
        </w:rPr>
        <w:t xml:space="preserve"> de nuevo).</w:t>
      </w:r>
    </w:p>
    <w:p>
      <w:pPr>
        <w:pStyle w:val="style22"/>
        <w:numPr>
          <w:ilvl w:val="0"/>
          <w:numId w:val="5"/>
        </w:numPr>
        <w:tabs>
          <w:tab w:leader="none" w:pos="-60" w:val="left"/>
          <w:tab w:leader="none" w:pos="679" w:val="left"/>
          <w:tab w:leader="none" w:pos="709" w:val="left"/>
        </w:tabs>
        <w:ind w:hanging="0" w:left="0" w:right="0"/>
        <w:spacing w:after="120" w:before="0"/>
      </w:pPr>
      <w:r>
        <w:rPr>
          <w:sz w:val="26"/>
          <w:szCs w:val="26"/>
          <w:rFonts w:ascii="Bitstream Charter" w:hAnsi="Bitstream Charter"/>
          <w:lang w:eastAsia="en-US"/>
        </w:rPr>
        <w:t xml:space="preserve">2- Dimensión de lo desordenado, de lo informe. Distinción entre bello y </w:t>
      </w:r>
      <w:r>
        <w:rPr>
          <w:sz w:val="26"/>
          <w:b/>
          <w:szCs w:val="26"/>
          <w:bCs/>
          <w:rFonts w:ascii="Bitstream Charter" w:hAnsi="Bitstream Charter"/>
          <w:lang w:eastAsia="en-US"/>
        </w:rPr>
        <w:t>sublime</w:t>
      </w:r>
      <w:r>
        <w:rPr>
          <w:sz w:val="26"/>
          <w:szCs w:val="26"/>
          <w:rFonts w:ascii="Bitstream Charter" w:hAnsi="Bitstream Charter"/>
          <w:lang w:eastAsia="en-US"/>
        </w:rPr>
        <w:t>. Estética no sólo x lo perteneciente a la existencia de lo bello (subjetivo u objetivo), sino que es doble: constituido por lo bello y por lo sublime.</w:t>
      </w:r>
    </w:p>
    <w:p>
      <w:pPr>
        <w:pStyle w:val="style22"/>
        <w:tabs>
          <w:tab w:leader="none" w:pos="-60" w:val="left"/>
          <w:tab w:leader="none" w:pos="679" w:val="left"/>
          <w:tab w:leader="none" w:pos="709" w:val="left"/>
        </w:tabs>
        <w:ind w:hanging="0" w:left="0" w:right="0"/>
        <w:spacing w:after="120" w:before="0"/>
      </w:pPr>
      <w:r>
        <w:rPr>
          <w:sz w:val="26"/>
          <w:szCs w:val="26"/>
          <w:rFonts w:ascii="Bitstream Charter" w:hAnsi="Bitstream Charter"/>
          <w:lang w:eastAsia="en-US"/>
        </w:rPr>
        <w:t>Giro subjetivo: el término sublime.</w:t>
      </w:r>
    </w:p>
    <w:p>
      <w:pPr>
        <w:pStyle w:val="style22"/>
        <w:tabs>
          <w:tab w:leader="none" w:pos="-60" w:val="left"/>
          <w:tab w:leader="none" w:pos="0" w:val="left"/>
          <w:tab w:leader="none" w:pos="679" w:val="left"/>
          <w:tab w:leader="none" w:pos="709" w:val="left"/>
        </w:tabs>
        <w:ind w:hanging="0" w:left="0" w:right="0"/>
        <w:spacing w:after="120" w:before="0"/>
      </w:pPr>
      <w:r>
        <w:rPr>
          <w:sz w:val="26"/>
          <w:szCs w:val="26"/>
          <w:rFonts w:ascii="Bitstream Charter" w:hAnsi="Bitstream Charter"/>
          <w:lang w:eastAsia="en-US"/>
        </w:rPr>
        <w:t>Comienzo de la discusión de las determinaciones externas a las obras de arte. Lo sublime premite introducir lo no ordenado, con un valor positivo.</w:t>
      </w:r>
    </w:p>
    <w:p>
      <w:pPr>
        <w:pStyle w:val="style22"/>
        <w:tabs>
          <w:tab w:leader="none" w:pos="-60" w:val="left"/>
          <w:tab w:leader="none" w:pos="0" w:val="left"/>
          <w:tab w:leader="none" w:pos="679" w:val="left"/>
          <w:tab w:leader="none" w:pos="709" w:val="left"/>
        </w:tabs>
        <w:ind w:hanging="0" w:left="0" w:right="0"/>
        <w:spacing w:after="120" w:before="0"/>
      </w:pPr>
      <w:r>
        <w:rPr>
          <w:sz w:val="26"/>
          <w:szCs w:val="26"/>
          <w:rFonts w:ascii="Bitstream Charter" w:hAnsi="Bitstream Charter"/>
          <w:lang w:eastAsia="en-US"/>
        </w:rPr>
        <w:t xml:space="preserve">Lo </w:t>
      </w:r>
      <w:r>
        <w:rPr>
          <w:sz w:val="26"/>
          <w:u w:val="single"/>
          <w:szCs w:val="26"/>
          <w:rFonts w:ascii="Bitstream Charter" w:hAnsi="Bitstream Charter"/>
          <w:lang w:eastAsia="en-US"/>
        </w:rPr>
        <w:t>bello</w:t>
      </w:r>
      <w:r>
        <w:rPr>
          <w:sz w:val="26"/>
          <w:szCs w:val="26"/>
          <w:rFonts w:ascii="Bitstream Charter" w:hAnsi="Bitstream Charter"/>
          <w:lang w:eastAsia="en-US"/>
        </w:rPr>
        <w:t xml:space="preserve"> y lo </w:t>
      </w:r>
      <w:r>
        <w:rPr>
          <w:sz w:val="26"/>
          <w:u w:val="single"/>
          <w:szCs w:val="26"/>
          <w:rFonts w:ascii="Bitstream Charter" w:hAnsi="Bitstream Charter"/>
          <w:lang w:eastAsia="en-US"/>
        </w:rPr>
        <w:t>sublime</w:t>
      </w:r>
      <w:r>
        <w:rPr>
          <w:sz w:val="26"/>
          <w:szCs w:val="26"/>
          <w:rFonts w:ascii="Bitstream Charter" w:hAnsi="Bitstream Charter"/>
          <w:lang w:eastAsia="en-US"/>
        </w:rPr>
        <w:t xml:space="preserve">, ambos producen placer (como </w:t>
      </w:r>
      <w:r>
        <w:rPr>
          <w:sz w:val="26"/>
          <w:b/>
          <w:szCs w:val="26"/>
          <w:bCs/>
          <w:rFonts w:ascii="Bitstream Charter" w:hAnsi="Bitstream Charter"/>
          <w:lang w:eastAsia="en-US"/>
        </w:rPr>
        <w:t>Hume</w:t>
      </w:r>
      <w:r>
        <w:rPr>
          <w:sz w:val="26"/>
          <w:szCs w:val="26"/>
          <w:rFonts w:ascii="Bitstream Charter" w:hAnsi="Bitstream Charter"/>
          <w:lang w:eastAsia="en-US"/>
        </w:rPr>
        <w:t xml:space="preserve"> y </w:t>
      </w:r>
      <w:r>
        <w:rPr>
          <w:sz w:val="26"/>
          <w:b/>
          <w:szCs w:val="26"/>
          <w:bCs/>
          <w:rFonts w:ascii="Bitstream Charter" w:hAnsi="Bitstream Charter"/>
          <w:lang w:eastAsia="en-US"/>
        </w:rPr>
        <w:t>Addison</w:t>
      </w:r>
      <w:r>
        <w:rPr>
          <w:sz w:val="26"/>
          <w:szCs w:val="26"/>
          <w:rFonts w:ascii="Bitstream Charter" w:hAnsi="Bitstream Charter"/>
          <w:lang w:eastAsia="en-US"/>
        </w:rPr>
        <w:t>)</w:t>
      </w:r>
    </w:p>
    <w:p>
      <w:pPr>
        <w:pStyle w:val="style22"/>
        <w:tabs>
          <w:tab w:leader="none" w:pos="-60" w:val="left"/>
          <w:tab w:leader="none" w:pos="0" w:val="left"/>
          <w:tab w:leader="none" w:pos="679" w:val="left"/>
          <w:tab w:leader="none" w:pos="709" w:val="left"/>
        </w:tabs>
        <w:ind w:hanging="0" w:left="0" w:right="0"/>
        <w:spacing w:after="120" w:before="0"/>
      </w:pPr>
      <w:r>
        <w:rPr>
          <w:sz w:val="26"/>
          <w:u w:val="single"/>
          <w:szCs w:val="26"/>
          <w:rFonts w:ascii="Bitstream Charter" w:hAnsi="Bitstream Charter"/>
          <w:lang w:eastAsia="en-US"/>
        </w:rPr>
        <w:t>Belleza</w:t>
      </w:r>
      <w:r>
        <w:rPr>
          <w:sz w:val="26"/>
          <w:szCs w:val="26"/>
          <w:rFonts w:ascii="Bitstream Charter" w:hAnsi="Bitstream Charter"/>
          <w:lang w:eastAsia="en-US"/>
        </w:rPr>
        <w:t xml:space="preserve">: placer positivo (pleasure)= AMOR. (ffia </w:t>
      </w:r>
      <w:r>
        <w:rPr>
          <w:sz w:val="26"/>
          <w:b/>
          <w:szCs w:val="26"/>
          <w:bCs/>
          <w:rFonts w:ascii="Bitstream Charter" w:hAnsi="Bitstream Charter"/>
          <w:lang w:eastAsia="en-US"/>
        </w:rPr>
        <w:t>platónica</w:t>
      </w:r>
      <w:r>
        <w:rPr>
          <w:sz w:val="26"/>
          <w:szCs w:val="26"/>
          <w:rFonts w:ascii="Bitstream Charter" w:hAnsi="Bitstream Charter"/>
          <w:lang w:eastAsia="en-US"/>
        </w:rPr>
        <w:t xml:space="preserve">). </w:t>
      </w:r>
    </w:p>
    <w:p>
      <w:pPr>
        <w:pStyle w:val="style22"/>
        <w:tabs>
          <w:tab w:leader="none" w:pos="-60" w:val="left"/>
          <w:tab w:leader="none" w:pos="0" w:val="left"/>
          <w:tab w:leader="none" w:pos="679" w:val="left"/>
          <w:tab w:leader="none" w:pos="709" w:val="left"/>
        </w:tabs>
        <w:ind w:hanging="0" w:left="0" w:right="0"/>
        <w:spacing w:after="120" w:before="0"/>
      </w:pPr>
      <w:r>
        <w:rPr>
          <w:sz w:val="26"/>
          <w:u w:val="single"/>
          <w:szCs w:val="26"/>
          <w:rFonts w:ascii="Bitstream Charter" w:hAnsi="Bitstream Charter"/>
          <w:lang w:eastAsia="en-US"/>
        </w:rPr>
        <w:t>Sublime</w:t>
      </w:r>
      <w:r>
        <w:rPr>
          <w:sz w:val="26"/>
          <w:szCs w:val="26"/>
          <w:rFonts w:ascii="Bitstream Charter" w:hAnsi="Bitstream Charter"/>
          <w:lang w:eastAsia="en-US"/>
        </w:rPr>
        <w:t>: placer negativo (delight, deleite)= DOLOR. (lo terrible, tragedia).</w:t>
      </w:r>
    </w:p>
    <w:p>
      <w:pPr>
        <w:pStyle w:val="style22"/>
        <w:tabs>
          <w:tab w:leader="none" w:pos="-60" w:val="left"/>
          <w:tab w:leader="none" w:pos="0" w:val="left"/>
          <w:tab w:leader="none" w:pos="679" w:val="left"/>
          <w:tab w:leader="none" w:pos="709" w:val="left"/>
        </w:tabs>
        <w:ind w:hanging="0" w:left="0" w:right="0"/>
        <w:spacing w:after="120" w:before="0"/>
      </w:pPr>
      <w:r>
        <w:rPr>
          <w:sz w:val="26"/>
          <w:szCs w:val="26"/>
          <w:rFonts w:ascii="Bitstream Charter" w:hAnsi="Bitstream Charter"/>
          <w:lang w:eastAsia="en-US"/>
        </w:rPr>
        <w:t>Técnicas del discurso: identificar al orador con el oratorio. (escucha y habla).</w:t>
      </w:r>
    </w:p>
    <w:p>
      <w:pPr>
        <w:pStyle w:val="style22"/>
        <w:tabs>
          <w:tab w:leader="none" w:pos="-60" w:val="left"/>
          <w:tab w:leader="none" w:pos="0" w:val="left"/>
          <w:tab w:leader="none" w:pos="679" w:val="left"/>
          <w:tab w:leader="none" w:pos="709" w:val="left"/>
        </w:tabs>
        <w:ind w:hanging="0" w:left="0" w:right="0"/>
        <w:spacing w:after="120" w:before="0"/>
      </w:pPr>
      <w:r>
        <w:rPr>
          <w:sz w:val="26"/>
          <w:szCs w:val="26"/>
          <w:rFonts w:ascii="Bitstream Charter" w:hAnsi="Bitstream Charter"/>
          <w:lang w:eastAsia="en-US"/>
        </w:rPr>
        <w:t>No es sólo una técnica, es una facultad de experimentación equiparable a sentir lo bello/lo sublime.</w:t>
      </w:r>
    </w:p>
    <w:p>
      <w:pPr>
        <w:pStyle w:val="style22"/>
        <w:numPr>
          <w:ilvl w:val="0"/>
          <w:numId w:val="6"/>
        </w:numPr>
        <w:tabs>
          <w:tab w:leader="none" w:pos="-60" w:val="left"/>
          <w:tab w:leader="none" w:pos="0" w:val="left"/>
          <w:tab w:leader="none" w:pos="679" w:val="left"/>
          <w:tab w:leader="none" w:pos="709" w:val="left"/>
        </w:tabs>
        <w:ind w:hanging="0" w:left="0" w:right="0"/>
        <w:spacing w:after="120" w:before="0"/>
      </w:pPr>
      <w:r>
        <w:rPr>
          <w:sz w:val="26"/>
          <w:szCs w:val="26"/>
          <w:rFonts w:ascii="Bitstream Charter" w:hAnsi="Bitstream Charter"/>
          <w:lang w:eastAsia="en-US"/>
        </w:rPr>
        <w:t xml:space="preserve">3- Diferencias de </w:t>
      </w:r>
      <w:r>
        <w:rPr>
          <w:sz w:val="26"/>
          <w:u w:val="single"/>
          <w:szCs w:val="26"/>
          <w:rFonts w:ascii="Bitstream Charter" w:hAnsi="Bitstream Charter"/>
          <w:lang w:eastAsia="en-US"/>
        </w:rPr>
        <w:t>forma</w:t>
      </w:r>
      <w:r>
        <w:rPr>
          <w:sz w:val="26"/>
          <w:szCs w:val="26"/>
          <w:rFonts w:ascii="Bitstream Charter" w:hAnsi="Bitstream Charter"/>
          <w:lang w:eastAsia="en-US"/>
        </w:rPr>
        <w:t xml:space="preserve"> y las </w:t>
      </w:r>
      <w:r>
        <w:rPr>
          <w:sz w:val="26"/>
          <w:u w:val="single"/>
          <w:szCs w:val="26"/>
          <w:rFonts w:ascii="Bitstream Charter" w:hAnsi="Bitstream Charter"/>
          <w:lang w:eastAsia="en-US"/>
        </w:rPr>
        <w:t>categorías</w:t>
      </w:r>
      <w:r>
        <w:rPr>
          <w:sz w:val="26"/>
          <w:szCs w:val="26"/>
          <w:rFonts w:ascii="Bitstream Charter" w:hAnsi="Bitstream Charter"/>
          <w:lang w:eastAsia="en-US"/>
        </w:rPr>
        <w:t xml:space="preserve"> (</w:t>
      </w:r>
      <w:r>
        <w:rPr>
          <w:sz w:val="26"/>
          <w:b/>
          <w:szCs w:val="26"/>
          <w:bCs/>
          <w:rFonts w:ascii="Bitstream Charter" w:hAnsi="Bitstream Charter"/>
          <w:lang w:eastAsia="en-US"/>
        </w:rPr>
        <w:t>Shaftesbury</w:t>
      </w:r>
      <w:r>
        <w:rPr>
          <w:sz w:val="26"/>
          <w:szCs w:val="26"/>
          <w:rFonts w:ascii="Bitstream Charter" w:hAnsi="Bitstream Charter"/>
          <w:lang w:eastAsia="en-US"/>
        </w:rPr>
        <w:t>)</w:t>
      </w:r>
    </w:p>
    <w:p>
      <w:pPr>
        <w:pStyle w:val="style22"/>
        <w:tabs>
          <w:tab w:leader="none" w:pos="-60" w:val="left"/>
          <w:tab w:leader="none" w:pos="0" w:val="left"/>
          <w:tab w:leader="none" w:pos="679" w:val="left"/>
          <w:tab w:leader="none" w:pos="709" w:val="left"/>
        </w:tabs>
        <w:ind w:hanging="0" w:left="0" w:right="0"/>
        <w:spacing w:after="120" w:before="0"/>
      </w:pPr>
      <w:r>
        <w:rPr>
          <w:sz w:val="26"/>
          <w:szCs w:val="26"/>
          <w:rFonts w:ascii="Bitstream Charter" w:hAnsi="Bitstream Charter"/>
          <w:lang w:eastAsia="en-US"/>
        </w:rPr>
        <w:t>Belleza: lisa, pulida, cerrado, completo.</w:t>
      </w:r>
    </w:p>
    <w:p>
      <w:pPr>
        <w:pStyle w:val="style22"/>
        <w:tabs>
          <w:tab w:leader="none" w:pos="-60" w:val="left"/>
          <w:tab w:leader="none" w:pos="0" w:val="left"/>
          <w:tab w:leader="none" w:pos="679" w:val="left"/>
          <w:tab w:leader="none" w:pos="709" w:val="left"/>
        </w:tabs>
        <w:ind w:hanging="0" w:left="0" w:right="0"/>
        <w:spacing w:after="120" w:before="0"/>
      </w:pPr>
      <w:r>
        <w:rPr>
          <w:sz w:val="26"/>
          <w:szCs w:val="26"/>
          <w:rFonts w:ascii="Bitstream Charter" w:hAnsi="Bitstream Charter"/>
          <w:lang w:eastAsia="en-US"/>
        </w:rPr>
        <w:t>Sublime: áspero, negrligebte (olvidadizo, descuidado), abierto e incompleto.</w:t>
      </w:r>
    </w:p>
    <w:p>
      <w:pPr>
        <w:pStyle w:val="style22"/>
        <w:numPr>
          <w:ilvl w:val="0"/>
          <w:numId w:val="6"/>
        </w:numPr>
        <w:tabs>
          <w:tab w:leader="none" w:pos="-60" w:val="left"/>
          <w:tab w:leader="none" w:pos="0" w:val="left"/>
          <w:tab w:leader="none" w:pos="679" w:val="left"/>
          <w:tab w:leader="none" w:pos="709" w:val="left"/>
        </w:tabs>
        <w:ind w:hanging="0" w:left="0" w:right="0"/>
        <w:spacing w:after="120" w:before="0"/>
      </w:pPr>
      <w:r>
        <w:rPr>
          <w:sz w:val="26"/>
          <w:szCs w:val="26"/>
          <w:rFonts w:ascii="Bitstream Charter" w:hAnsi="Bitstream Charter"/>
          <w:lang w:eastAsia="en-US"/>
        </w:rPr>
        <w:t>4- Diferencias de magnitud.</w:t>
      </w:r>
    </w:p>
    <w:p>
      <w:pPr>
        <w:pStyle w:val="style22"/>
        <w:tabs>
          <w:tab w:leader="none" w:pos="-60" w:val="left"/>
          <w:tab w:leader="none" w:pos="0" w:val="left"/>
          <w:tab w:leader="none" w:pos="679" w:val="left"/>
          <w:tab w:leader="none" w:pos="709" w:val="left"/>
        </w:tabs>
        <w:ind w:hanging="0" w:left="0" w:right="0"/>
        <w:spacing w:after="120" w:before="0"/>
      </w:pPr>
      <w:r>
        <w:rPr>
          <w:sz w:val="26"/>
          <w:szCs w:val="26"/>
          <w:rFonts w:ascii="Bitstream Charter" w:hAnsi="Bitstream Charter"/>
          <w:lang w:eastAsia="en-US"/>
        </w:rPr>
        <w:t>Belleza: pequeñez, finitud.</w:t>
      </w:r>
    </w:p>
    <w:p>
      <w:pPr>
        <w:pStyle w:val="style22"/>
        <w:tabs>
          <w:tab w:leader="none" w:pos="-60" w:val="left"/>
          <w:tab w:leader="none" w:pos="0" w:val="left"/>
          <w:tab w:leader="none" w:pos="679" w:val="left"/>
          <w:tab w:leader="none" w:pos="709" w:val="left"/>
        </w:tabs>
        <w:ind w:hanging="0" w:left="0" w:right="0"/>
        <w:spacing w:after="120" w:before="0"/>
      </w:pPr>
      <w:r>
        <w:rPr>
          <w:sz w:val="26"/>
          <w:szCs w:val="26"/>
          <w:rFonts w:ascii="Bitstream Charter" w:hAnsi="Bitstream Charter"/>
          <w:lang w:eastAsia="en-US"/>
        </w:rPr>
        <w:t>Sublime: grandes dimensiones, infinitud.</w:t>
      </w:r>
    </w:p>
    <w:p>
      <w:pPr>
        <w:pStyle w:val="style22"/>
        <w:tabs>
          <w:tab w:leader="none" w:pos="-60" w:val="left"/>
          <w:tab w:leader="none" w:pos="0" w:val="left"/>
          <w:tab w:leader="none" w:pos="679" w:val="left"/>
          <w:tab w:leader="none" w:pos="709" w:val="left"/>
        </w:tabs>
        <w:ind w:hanging="0" w:left="0" w:right="0"/>
        <w:spacing w:after="120" w:before="0"/>
      </w:pPr>
      <w:r>
        <w:rPr/>
      </w:r>
    </w:p>
    <w:p>
      <w:pPr>
        <w:pStyle w:val="style22"/>
        <w:tabs>
          <w:tab w:leader="none" w:pos="-60" w:val="left"/>
          <w:tab w:leader="none" w:pos="0" w:val="left"/>
          <w:tab w:leader="none" w:pos="679" w:val="left"/>
          <w:tab w:leader="none" w:pos="709" w:val="left"/>
        </w:tabs>
        <w:ind w:hanging="0" w:left="0" w:right="0"/>
        <w:spacing w:after="120" w:before="0"/>
      </w:pPr>
      <w:r>
        <w:rPr>
          <w:sz w:val="26"/>
          <w:b/>
          <w:szCs w:val="26"/>
          <w:bCs/>
          <w:rFonts w:ascii="Bitstream Charter" w:hAnsi="Bitstream Charter"/>
          <w:lang w:eastAsia="en-US"/>
        </w:rPr>
        <w:tab/>
      </w:r>
      <w:r>
        <w:rPr>
          <w:sz w:val="26"/>
          <w:i/>
          <w:u w:val="single"/>
          <w:b/>
          <w:szCs w:val="26"/>
          <w:iCs/>
          <w:bCs/>
          <w:rFonts w:ascii="Bitstream Charter" w:hAnsi="Bitstream Charter"/>
          <w:lang w:eastAsia="en-US"/>
        </w:rPr>
        <w:t>7.Denis Diderot (1713-1784).</w:t>
      </w:r>
    </w:p>
    <w:p>
      <w:pPr>
        <w:pStyle w:val="style22"/>
        <w:tabs>
          <w:tab w:leader="none" w:pos="-60" w:val="left"/>
          <w:tab w:leader="none" w:pos="0" w:val="left"/>
          <w:tab w:leader="none" w:pos="679" w:val="left"/>
          <w:tab w:leader="none" w:pos="709" w:val="left"/>
        </w:tabs>
        <w:ind w:hanging="0" w:left="0" w:right="0"/>
        <w:spacing w:after="120" w:before="0"/>
      </w:pPr>
      <w:r>
        <w:rPr/>
      </w:r>
    </w:p>
    <w:p>
      <w:pPr>
        <w:pStyle w:val="style22"/>
        <w:tabs>
          <w:tab w:leader="none" w:pos="-60" w:val="left"/>
          <w:tab w:leader="none" w:pos="0" w:val="left"/>
          <w:tab w:leader="none" w:pos="679" w:val="left"/>
          <w:tab w:leader="none" w:pos="709" w:val="left"/>
        </w:tabs>
        <w:ind w:hanging="0" w:left="0" w:right="0"/>
        <w:spacing w:after="120" w:before="0"/>
      </w:pPr>
      <w:r>
        <w:rPr>
          <w:sz w:val="26"/>
          <w:b w:val="off"/>
          <w:szCs w:val="26"/>
          <w:bCs w:val="off"/>
          <w:rFonts w:ascii="Bitstream Charter" w:hAnsi="Bitstream Charter"/>
          <w:lang w:eastAsia="en-US"/>
        </w:rPr>
        <w:t xml:space="preserve"> </w:t>
      </w:r>
      <w:r>
        <w:rPr>
          <w:sz w:val="26"/>
          <w:u w:val="single"/>
          <w:b w:val="off"/>
          <w:szCs w:val="26"/>
          <w:bCs w:val="off"/>
          <w:rFonts w:ascii="Bitstream Charter" w:hAnsi="Bitstream Charter"/>
          <w:lang w:eastAsia="en-US"/>
        </w:rPr>
        <w:t>La enciclopedia</w:t>
      </w:r>
      <w:r>
        <w:rPr>
          <w:sz w:val="26"/>
          <w:b w:val="off"/>
          <w:szCs w:val="26"/>
          <w:bCs w:val="off"/>
          <w:rFonts w:ascii="Bitstream Charter" w:hAnsi="Bitstream Charter"/>
          <w:lang w:eastAsia="en-US"/>
        </w:rPr>
        <w:t xml:space="preserve">. En 1741 empezó a gestarse, y en 1746 se llevó a cabo. Se publicó en </w:t>
      </w:r>
      <w:r>
        <w:rPr>
          <w:sz w:val="26"/>
          <w:u w:val="single"/>
          <w:b w:val="off"/>
          <w:szCs w:val="26"/>
          <w:bCs w:val="off"/>
          <w:rFonts w:ascii="Bitstream Charter" w:hAnsi="Bitstream Charter"/>
          <w:lang w:eastAsia="en-US"/>
        </w:rPr>
        <w:t>1751</w:t>
      </w:r>
      <w:r>
        <w:rPr>
          <w:sz w:val="26"/>
          <w:b w:val="off"/>
          <w:szCs w:val="26"/>
          <w:bCs w:val="off"/>
          <w:rFonts w:ascii="Bitstream Charter" w:hAnsi="Bitstream Charter"/>
          <w:lang w:eastAsia="en-US"/>
        </w:rPr>
        <w:t>. junto con:</w:t>
      </w:r>
      <w:r>
        <w:rPr>
          <w:sz w:val="26"/>
          <w:b/>
          <w:szCs w:val="26"/>
          <w:bCs/>
          <w:rFonts w:ascii="Bitstream Charter" w:hAnsi="Bitstream Charter"/>
          <w:lang w:eastAsia="en-US"/>
        </w:rPr>
        <w:t xml:space="preserve"> </w:t>
      </w:r>
      <w:bookmarkStart w:id="1" w:name="firstHeading"/>
      <w:bookmarkEnd w:id="1"/>
      <w:r>
        <w:rPr>
          <w:sz w:val="26"/>
          <w:b/>
          <w:szCs w:val="26"/>
          <w:bCs/>
          <w:rFonts w:ascii="Bitstream Charter" w:hAnsi="Bitstream Charter"/>
          <w:lang w:eastAsia="en-US"/>
        </w:rPr>
        <w:t xml:space="preserve">Jean Le Rond d'Alembert (1717-1783) </w:t>
      </w:r>
      <w:r>
        <w:rPr>
          <w:sz w:val="26"/>
          <w:b w:val="off"/>
          <w:szCs w:val="26"/>
          <w:bCs w:val="off"/>
          <w:rFonts w:ascii="Bitstream Charter" w:hAnsi="Bitstream Charter"/>
          <w:lang w:eastAsia="en-US"/>
        </w:rPr>
        <w:t>de distinguido linaje.</w:t>
      </w:r>
    </w:p>
    <w:p>
      <w:pPr>
        <w:pStyle w:val="style22"/>
        <w:tabs>
          <w:tab w:leader="none" w:pos="-60" w:val="left"/>
          <w:tab w:leader="none" w:pos="0" w:val="left"/>
          <w:tab w:leader="none" w:pos="679" w:val="left"/>
          <w:tab w:leader="none" w:pos="709" w:val="left"/>
        </w:tabs>
        <w:ind w:hanging="0" w:left="0" w:right="0"/>
        <w:spacing w:after="120" w:before="0"/>
      </w:pPr>
      <w:r>
        <w:rPr>
          <w:sz w:val="26"/>
          <w:b w:val="off"/>
          <w:szCs w:val="26"/>
          <w:bCs w:val="off"/>
          <w:rFonts w:ascii="Bitstream Charter" w:hAnsi="Bitstream Charter"/>
          <w:lang w:eastAsia="en-US"/>
        </w:rPr>
        <w:t xml:space="preserve">Se plantea desde un planteamiento Laico emancipado de tutelas e incorporaba avances de conocimiento y arte. Se cifra el avance y progreso del ser humano. Ideas de libertad que en Francia desencadenó la revolución de 1789, y en toda Europa un clima de reivindicación de la libertad. </w:t>
      </w:r>
    </w:p>
    <w:p>
      <w:pPr>
        <w:pStyle w:val="style22"/>
        <w:tabs>
          <w:tab w:leader="none" w:pos="-60" w:val="left"/>
          <w:tab w:leader="none" w:pos="0" w:val="left"/>
          <w:tab w:leader="none" w:pos="679" w:val="left"/>
          <w:tab w:leader="none" w:pos="709" w:val="left"/>
        </w:tabs>
        <w:ind w:hanging="0" w:left="0" w:right="0"/>
        <w:spacing w:after="120" w:before="0"/>
      </w:pPr>
      <w:r>
        <w:rPr>
          <w:sz w:val="26"/>
          <w:b w:val="off"/>
          <w:szCs w:val="26"/>
          <w:bCs w:val="off"/>
          <w:rFonts w:ascii="Bitstream Charter" w:hAnsi="Bitstream Charter"/>
          <w:lang w:eastAsia="en-US"/>
        </w:rPr>
        <w:t>Progreso de la historia de la humanidad.</w:t>
      </w:r>
    </w:p>
    <w:p>
      <w:pPr>
        <w:pStyle w:val="style22"/>
        <w:tabs>
          <w:tab w:leader="none" w:pos="-60" w:val="left"/>
          <w:tab w:leader="none" w:pos="0" w:val="left"/>
          <w:tab w:leader="none" w:pos="679" w:val="left"/>
          <w:tab w:leader="none" w:pos="709" w:val="left"/>
        </w:tabs>
        <w:ind w:hanging="0" w:left="0" w:right="0"/>
        <w:spacing w:after="120" w:before="0"/>
      </w:pPr>
      <w:r>
        <w:rPr>
          <w:sz w:val="26"/>
          <w:b w:val="off"/>
          <w:szCs w:val="26"/>
          <w:bCs w:val="off"/>
          <w:rFonts w:ascii="Bitstream Charter" w:hAnsi="Bitstream Charter"/>
          <w:lang w:eastAsia="en-US"/>
        </w:rPr>
        <w:t>Origen humilde, más materialista, no trascendental apegado al análisis de cuestiones concretas empíricas.</w:t>
      </w:r>
    </w:p>
    <w:p>
      <w:pPr>
        <w:pStyle w:val="style22"/>
        <w:tabs>
          <w:tab w:leader="none" w:pos="-60" w:val="left"/>
          <w:tab w:leader="none" w:pos="0" w:val="left"/>
          <w:tab w:leader="none" w:pos="679" w:val="left"/>
          <w:tab w:leader="none" w:pos="709" w:val="left"/>
        </w:tabs>
        <w:ind w:hanging="0" w:left="0" w:right="0"/>
        <w:spacing w:after="120" w:before="0"/>
      </w:pPr>
      <w:r>
        <w:rPr/>
      </w:r>
    </w:p>
    <w:p>
      <w:pPr>
        <w:pStyle w:val="style22"/>
        <w:tabs>
          <w:tab w:leader="none" w:pos="-60" w:val="left"/>
          <w:tab w:leader="none" w:pos="0" w:val="left"/>
          <w:tab w:leader="none" w:pos="679" w:val="left"/>
          <w:tab w:leader="none" w:pos="709" w:val="left"/>
        </w:tabs>
        <w:ind w:hanging="0" w:left="0" w:right="0"/>
        <w:spacing w:after="120" w:before="0"/>
      </w:pPr>
      <w:r>
        <w:rPr>
          <w:sz w:val="26"/>
          <w:b/>
          <w:szCs w:val="26"/>
          <w:bCs/>
          <w:rFonts w:ascii="Bitstream Charter" w:hAnsi="Bitstream Charter"/>
          <w:lang w:eastAsia="en-US"/>
        </w:rPr>
        <w:t>Aportación a la estética:</w:t>
      </w:r>
      <w:r>
        <w:rPr>
          <w:sz w:val="26"/>
          <w:b w:val="off"/>
          <w:szCs w:val="26"/>
          <w:bCs w:val="off"/>
          <w:rFonts w:ascii="Bitstream Charter" w:hAnsi="Bitstream Charter"/>
          <w:lang w:eastAsia="en-US"/>
        </w:rPr>
        <w:t xml:space="preserve"> </w:t>
      </w:r>
    </w:p>
    <w:p>
      <w:pPr>
        <w:pStyle w:val="style22"/>
        <w:tabs>
          <w:tab w:leader="none" w:pos="-60" w:val="left"/>
          <w:tab w:leader="none" w:pos="0" w:val="left"/>
          <w:tab w:leader="none" w:pos="679" w:val="left"/>
          <w:tab w:leader="none" w:pos="709" w:val="left"/>
        </w:tabs>
        <w:ind w:hanging="0" w:left="0" w:right="0"/>
        <w:spacing w:after="120" w:before="0"/>
      </w:pPr>
      <w:r>
        <w:rPr>
          <w:sz w:val="26"/>
          <w:b/>
          <w:szCs w:val="26"/>
          <w:bCs/>
          <w:rFonts w:ascii="Bitstream Charter" w:hAnsi="Bitstream Charter"/>
          <w:lang w:eastAsia="en-US"/>
        </w:rPr>
        <w:t>-Teoría de la belleza</w:t>
      </w:r>
      <w:r>
        <w:rPr>
          <w:sz w:val="26"/>
          <w:b w:val="off"/>
          <w:szCs w:val="26"/>
          <w:bCs w:val="off"/>
          <w:rFonts w:ascii="Bitstream Charter" w:hAnsi="Bitstream Charter"/>
          <w:lang w:eastAsia="en-US"/>
        </w:rPr>
        <w:t>. “</w:t>
      </w:r>
      <w:r>
        <w:rPr>
          <w:sz w:val="26"/>
          <w:u w:val="single"/>
          <w:b w:val="off"/>
          <w:szCs w:val="26"/>
          <w:bCs w:val="off"/>
          <w:rFonts w:ascii="Bitstream Charter" w:hAnsi="Bitstream Charter"/>
          <w:lang w:eastAsia="en-US"/>
        </w:rPr>
        <w:t>Lo bello</w:t>
      </w:r>
      <w:r>
        <w:rPr>
          <w:sz w:val="26"/>
          <w:b w:val="off"/>
          <w:szCs w:val="26"/>
          <w:bCs w:val="off"/>
          <w:rFonts w:ascii="Bitstream Charter" w:hAnsi="Bitstream Charter"/>
          <w:lang w:eastAsia="en-US"/>
        </w:rPr>
        <w:t>” (Beau) en 1752, en el segundo volumen de la enciclopedia (alfabeto). Luego traducido 1798 en “</w:t>
      </w:r>
      <w:r>
        <w:rPr>
          <w:sz w:val="26"/>
          <w:u w:val="single"/>
          <w:b w:val="off"/>
          <w:szCs w:val="26"/>
          <w:bCs w:val="off"/>
          <w:rFonts w:ascii="Bitstream Charter" w:hAnsi="Bitstream Charter"/>
          <w:lang w:eastAsia="en-US"/>
        </w:rPr>
        <w:t>investigaciones filosóficas sobre el origen de lo bello</w:t>
      </w:r>
      <w:r>
        <w:rPr>
          <w:sz w:val="26"/>
          <w:b w:val="off"/>
          <w:szCs w:val="26"/>
          <w:bCs w:val="off"/>
          <w:rFonts w:ascii="Bitstream Charter" w:hAnsi="Bitstream Charter"/>
          <w:lang w:eastAsia="en-US"/>
        </w:rPr>
        <w:t>” en el que introdujo unos retoques.</w:t>
      </w:r>
    </w:p>
    <w:p>
      <w:pPr>
        <w:pStyle w:val="style22"/>
        <w:tabs>
          <w:tab w:leader="none" w:pos="-60" w:val="left"/>
          <w:tab w:leader="none" w:pos="0" w:val="left"/>
          <w:tab w:leader="none" w:pos="679" w:val="left"/>
          <w:tab w:leader="none" w:pos="709" w:val="left"/>
        </w:tabs>
        <w:ind w:hanging="0" w:left="0" w:right="0"/>
        <w:spacing w:after="120" w:before="0"/>
      </w:pPr>
      <w:r>
        <w:rPr>
          <w:sz w:val="26"/>
          <w:b/>
          <w:szCs w:val="26"/>
          <w:bCs/>
          <w:rFonts w:ascii="Bitstream Charter" w:hAnsi="Bitstream Charter"/>
          <w:lang w:eastAsia="en-US"/>
        </w:rPr>
        <w:t>-Crítica del arte</w:t>
      </w:r>
      <w:r>
        <w:rPr>
          <w:sz w:val="26"/>
          <w:b w:val="off"/>
          <w:szCs w:val="26"/>
          <w:bCs w:val="off"/>
          <w:rFonts w:ascii="Bitstream Charter" w:hAnsi="Bitstream Charter"/>
          <w:lang w:eastAsia="en-US"/>
        </w:rPr>
        <w:t>: “</w:t>
      </w:r>
      <w:r>
        <w:rPr>
          <w:sz w:val="26"/>
          <w:u w:val="single"/>
          <w:b w:val="off"/>
          <w:szCs w:val="26"/>
          <w:bCs w:val="off"/>
          <w:rFonts w:ascii="Bitstream Charter" w:hAnsi="Bitstream Charter"/>
          <w:lang w:eastAsia="en-US"/>
        </w:rPr>
        <w:t>escritos sobre los salones</w:t>
      </w:r>
      <w:r>
        <w:rPr>
          <w:sz w:val="26"/>
          <w:b w:val="off"/>
          <w:szCs w:val="26"/>
          <w:bCs w:val="off"/>
          <w:rFonts w:ascii="Bitstream Charter" w:hAnsi="Bitstream Charter"/>
          <w:lang w:eastAsia="en-US"/>
        </w:rPr>
        <w:t>”.  Exposiciones que se hacen anualmente, en museos/salones.</w:t>
      </w:r>
    </w:p>
    <w:p>
      <w:pPr>
        <w:pStyle w:val="style22"/>
        <w:tabs>
          <w:tab w:leader="none" w:pos="-60" w:val="left"/>
          <w:tab w:leader="none" w:pos="0" w:val="left"/>
          <w:tab w:leader="none" w:pos="679" w:val="left"/>
          <w:tab w:leader="none" w:pos="709" w:val="left"/>
        </w:tabs>
        <w:ind w:hanging="0" w:left="0" w:right="0"/>
        <w:spacing w:after="120" w:before="0"/>
      </w:pPr>
      <w:r>
        <w:rPr>
          <w:sz w:val="26"/>
          <w:b w:val="off"/>
          <w:szCs w:val="26"/>
          <w:bCs w:val="off"/>
          <w:rFonts w:ascii="Bitstream Charter" w:hAnsi="Bitstream Charter"/>
          <w:lang w:eastAsia="en-US"/>
        </w:rPr>
        <w:t>“</w:t>
      </w:r>
      <w:r>
        <w:rPr>
          <w:sz w:val="26"/>
          <w:b w:val="off"/>
          <w:szCs w:val="26"/>
          <w:bCs w:val="off"/>
          <w:rFonts w:ascii="Bitstream Charter" w:hAnsi="Bitstream Charter"/>
          <w:lang w:eastAsia="en-US"/>
        </w:rPr>
        <w:t xml:space="preserve">Artista = Obra de arte”, “Dios = Creación”. Lo mismo que hizo Dios, hace el artista. Objeto de artista: creación, aparece en el siglo XVIII añade dos nuevas </w:t>
      </w:r>
      <w:r>
        <w:rPr>
          <w:sz w:val="26"/>
          <w:u w:val="single"/>
          <w:b w:val="off"/>
          <w:szCs w:val="26"/>
          <w:bCs w:val="off"/>
          <w:rFonts w:ascii="Bitstream Charter" w:hAnsi="Bitstream Charter"/>
          <w:lang w:eastAsia="en-US"/>
        </w:rPr>
        <w:t>categorías</w:t>
      </w:r>
      <w:r>
        <w:rPr>
          <w:sz w:val="26"/>
          <w:b w:val="off"/>
          <w:szCs w:val="26"/>
          <w:bCs w:val="off"/>
          <w:rFonts w:ascii="Bitstream Charter" w:hAnsi="Bitstream Charter"/>
          <w:lang w:eastAsia="en-US"/>
        </w:rPr>
        <w:t>: “público, y crítica artística”.</w:t>
      </w:r>
    </w:p>
    <w:p>
      <w:pPr>
        <w:pStyle w:val="style22"/>
        <w:tabs>
          <w:tab w:leader="none" w:pos="-60" w:val="left"/>
          <w:tab w:leader="none" w:pos="0" w:val="left"/>
          <w:tab w:leader="none" w:pos="679" w:val="left"/>
          <w:tab w:leader="none" w:pos="709" w:val="left"/>
        </w:tabs>
        <w:ind w:hanging="0" w:left="0" w:right="0"/>
        <w:spacing w:after="120" w:before="0"/>
      </w:pPr>
      <w:r>
        <w:rPr>
          <w:sz w:val="26"/>
          <w:b w:val="off"/>
          <w:szCs w:val="26"/>
          <w:bCs w:val="off"/>
          <w:rFonts w:ascii="Bitstream Charter" w:hAnsi="Bitstream Charter"/>
          <w:lang w:eastAsia="en-US"/>
        </w:rPr>
        <w:t>“</w:t>
      </w:r>
      <w:r>
        <w:rPr>
          <w:sz w:val="26"/>
          <w:u w:val="single"/>
          <w:b w:val="off"/>
          <w:szCs w:val="26"/>
          <w:bCs w:val="off"/>
          <w:rFonts w:ascii="Bitstream Charter" w:hAnsi="Bitstream Charter"/>
          <w:lang w:eastAsia="en-US"/>
        </w:rPr>
        <w:t>Filosofía aplicada</w:t>
      </w:r>
      <w:r>
        <w:rPr>
          <w:sz w:val="26"/>
          <w:b w:val="off"/>
          <w:szCs w:val="26"/>
          <w:bCs w:val="off"/>
          <w:rFonts w:ascii="Bitstream Charter" w:hAnsi="Bitstream Charter"/>
          <w:lang w:eastAsia="en-US"/>
        </w:rPr>
        <w:t>”: enjuiciamiento y caracterización de la pintura. Jerarquizar las obras y orientar el gusto del público.</w:t>
      </w:r>
    </w:p>
    <w:p>
      <w:pPr>
        <w:pStyle w:val="style22"/>
        <w:tabs>
          <w:tab w:leader="none" w:pos="-60" w:val="left"/>
          <w:tab w:leader="none" w:pos="0" w:val="left"/>
          <w:tab w:leader="none" w:pos="679" w:val="left"/>
          <w:tab w:leader="none" w:pos="709" w:val="left"/>
        </w:tabs>
        <w:ind w:hanging="0" w:left="0" w:right="0"/>
        <w:spacing w:after="120" w:before="0"/>
      </w:pPr>
      <w:r>
        <w:rPr>
          <w:sz w:val="26"/>
          <w:b w:val="off"/>
          <w:szCs w:val="26"/>
          <w:bCs w:val="off"/>
          <w:rFonts w:ascii="Bitstream Charter" w:hAnsi="Bitstream Charter"/>
          <w:lang w:eastAsia="en-US"/>
        </w:rPr>
        <w:t>Mediación entre artista y público: destinatario.</w:t>
      </w:r>
    </w:p>
    <w:p>
      <w:pPr>
        <w:pStyle w:val="style22"/>
        <w:tabs>
          <w:tab w:leader="none" w:pos="-60" w:val="left"/>
          <w:tab w:leader="none" w:pos="0" w:val="left"/>
          <w:tab w:leader="none" w:pos="679" w:val="left"/>
          <w:tab w:leader="none" w:pos="709" w:val="left"/>
        </w:tabs>
        <w:ind w:hanging="0" w:left="0" w:right="0"/>
        <w:spacing w:after="120" w:before="0"/>
      </w:pPr>
      <w:r>
        <w:rPr>
          <w:sz w:val="26"/>
          <w:b w:val="off"/>
          <w:szCs w:val="26"/>
          <w:bCs w:val="off"/>
          <w:rFonts w:ascii="Bitstream Charter" w:hAnsi="Bitstream Charter"/>
          <w:lang w:eastAsia="en-US"/>
        </w:rPr>
        <w:t>El arte debe seguir siempre principios morales y evitar toda representación “inmoral”-&gt; plantea un moralismo estético, el arte debe subordinarse a la moral.</w:t>
      </w:r>
    </w:p>
    <w:p>
      <w:pPr>
        <w:pStyle w:val="style22"/>
        <w:tabs>
          <w:tab w:leader="none" w:pos="-60" w:val="left"/>
          <w:tab w:leader="none" w:pos="0" w:val="left"/>
          <w:tab w:leader="none" w:pos="679" w:val="left"/>
          <w:tab w:leader="none" w:pos="709" w:val="left"/>
        </w:tabs>
        <w:ind w:hanging="0" w:left="0" w:right="0"/>
        <w:spacing w:after="120" w:before="0"/>
      </w:pPr>
      <w:r>
        <w:rPr>
          <w:sz w:val="26"/>
          <w:b w:val="off"/>
          <w:szCs w:val="26"/>
          <w:bCs w:val="off"/>
          <w:rFonts w:ascii="Bitstream Charter" w:hAnsi="Bitstream Charter"/>
          <w:lang w:eastAsia="en-US"/>
        </w:rPr>
        <w:t>-</w:t>
      </w:r>
      <w:r>
        <w:rPr>
          <w:sz w:val="26"/>
          <w:b/>
          <w:szCs w:val="26"/>
          <w:bCs/>
          <w:rFonts w:ascii="Bitstream Charter" w:hAnsi="Bitstream Charter"/>
          <w:lang w:eastAsia="en-US"/>
        </w:rPr>
        <w:t xml:space="preserve">Teoría del teatro: </w:t>
      </w:r>
      <w:r>
        <w:rPr>
          <w:sz w:val="26"/>
          <w:b w:val="off"/>
          <w:szCs w:val="26"/>
          <w:bCs w:val="off"/>
          <w:rFonts w:ascii="Bitstream Charter" w:hAnsi="Bitstream Charter"/>
          <w:lang w:eastAsia="en-US"/>
        </w:rPr>
        <w:t>subordinada a la virtud. A los virtuosos es a quien es necesario dirigirse cuando se escribe. Obra: “</w:t>
      </w:r>
      <w:r>
        <w:rPr>
          <w:sz w:val="26"/>
          <w:u w:val="single"/>
          <w:b w:val="off"/>
          <w:szCs w:val="26"/>
          <w:bCs w:val="off"/>
          <w:rFonts w:ascii="Bitstream Charter" w:hAnsi="Bitstream Charter"/>
          <w:lang w:eastAsia="en-US"/>
        </w:rPr>
        <w:t>paradoja del comediante</w:t>
      </w:r>
      <w:r>
        <w:rPr>
          <w:sz w:val="26"/>
          <w:b w:val="off"/>
          <w:szCs w:val="26"/>
          <w:bCs w:val="off"/>
          <w:rFonts w:ascii="Bitstream Charter" w:hAnsi="Bitstream Charter"/>
          <w:lang w:eastAsia="en-US"/>
        </w:rPr>
        <w:t xml:space="preserve">” (1773, 2ª edición: 1778). (Dependencia de </w:t>
      </w:r>
      <w:r>
        <w:rPr>
          <w:sz w:val="26"/>
          <w:b/>
          <w:szCs w:val="26"/>
          <w:bCs/>
          <w:rFonts w:ascii="Bitstream Charter" w:hAnsi="Bitstream Charter"/>
          <w:lang w:eastAsia="en-US"/>
        </w:rPr>
        <w:t>Aristóteles</w:t>
      </w:r>
      <w:r>
        <w:rPr>
          <w:sz w:val="26"/>
          <w:b w:val="off"/>
          <w:szCs w:val="26"/>
          <w:bCs w:val="off"/>
          <w:rFonts w:ascii="Bitstream Charter" w:hAnsi="Bitstream Charter"/>
          <w:lang w:eastAsia="en-US"/>
        </w:rPr>
        <w:t xml:space="preserve"> síntasis o composición de la obra dramática). Teatro no es sólo el sentimiento, sino que es el control racional del sentimiento. Un gran actor es el que sabe llorar, no el que lo siente de verdad. Las lágrimas del comediante descienden directamente de su cerebro xD.</w:t>
      </w:r>
    </w:p>
    <w:p>
      <w:pPr>
        <w:pStyle w:val="style22"/>
        <w:tabs>
          <w:tab w:leader="none" w:pos="-60" w:val="left"/>
          <w:tab w:leader="none" w:pos="0" w:val="left"/>
          <w:tab w:leader="none" w:pos="679" w:val="left"/>
          <w:tab w:leader="none" w:pos="709" w:val="left"/>
        </w:tabs>
        <w:ind w:hanging="0" w:left="0" w:right="0"/>
        <w:spacing w:after="120" w:before="0"/>
      </w:pPr>
      <w:r>
        <w:rPr>
          <w:sz w:val="26"/>
          <w:b w:val="off"/>
          <w:szCs w:val="26"/>
          <w:bCs w:val="off"/>
          <w:rFonts w:ascii="Bitstream Charter" w:hAnsi="Bitstream Charter"/>
          <w:lang w:eastAsia="en-US"/>
        </w:rPr>
        <w:t>El comediante es: “un gran fingidor trágico y cómico al que el poeta ha dictado su discurso”.</w:t>
      </w:r>
    </w:p>
    <w:p>
      <w:pPr>
        <w:pStyle w:val="style22"/>
        <w:tabs>
          <w:tab w:leader="none" w:pos="-60" w:val="left"/>
          <w:tab w:leader="none" w:pos="0" w:val="left"/>
          <w:tab w:leader="none" w:pos="679" w:val="left"/>
          <w:tab w:leader="none" w:pos="709" w:val="left"/>
        </w:tabs>
        <w:ind w:hanging="0" w:left="0" w:right="0"/>
        <w:spacing w:after="120" w:before="0"/>
      </w:pPr>
      <w:r>
        <w:rPr>
          <w:sz w:val="26"/>
          <w:b/>
          <w:szCs w:val="26"/>
          <w:bCs/>
          <w:rFonts w:ascii="Bitstream Charter" w:hAnsi="Bitstream Charter"/>
          <w:lang w:eastAsia="en-US"/>
        </w:rPr>
        <w:t>Bertot brecht</w:t>
      </w:r>
      <w:r>
        <w:rPr>
          <w:sz w:val="26"/>
          <w:b w:val="off"/>
          <w:szCs w:val="26"/>
          <w:bCs w:val="off"/>
          <w:rFonts w:ascii="Bitstream Charter" w:hAnsi="Bitstream Charter"/>
          <w:lang w:eastAsia="en-US"/>
        </w:rPr>
        <w:t>-&gt; distanciamiento que permitiera al público tener un control racional.</w:t>
      </w:r>
    </w:p>
    <w:p>
      <w:pPr>
        <w:pStyle w:val="style22"/>
        <w:tabs>
          <w:tab w:leader="none" w:pos="-60" w:val="left"/>
          <w:tab w:leader="none" w:pos="0" w:val="left"/>
          <w:tab w:leader="none" w:pos="679" w:val="left"/>
          <w:tab w:leader="none" w:pos="709" w:val="left"/>
        </w:tabs>
        <w:ind w:hanging="0" w:left="0" w:right="0"/>
        <w:spacing w:after="120" w:before="0"/>
      </w:pPr>
      <w:r>
        <w:rPr>
          <w:sz w:val="26"/>
          <w:b/>
          <w:szCs w:val="26"/>
          <w:bCs/>
          <w:rFonts w:ascii="Bitstream Charter" w:hAnsi="Bitstream Charter"/>
          <w:lang w:eastAsia="en-US"/>
        </w:rPr>
        <w:t>Diderot</w:t>
      </w:r>
      <w:r>
        <w:rPr>
          <w:sz w:val="26"/>
          <w:b w:val="off"/>
          <w:szCs w:val="26"/>
          <w:bCs w:val="off"/>
          <w:rFonts w:ascii="Bitstream Charter" w:hAnsi="Bitstream Charter"/>
          <w:lang w:eastAsia="en-US"/>
        </w:rPr>
        <w:t>-&gt; pide que el actor sepa controlarlo, no los espectadores.</w:t>
      </w:r>
    </w:p>
    <w:p>
      <w:pPr>
        <w:pStyle w:val="style22"/>
        <w:tabs>
          <w:tab w:leader="none" w:pos="-60" w:val="left"/>
          <w:tab w:leader="none" w:pos="0" w:val="left"/>
          <w:tab w:leader="none" w:pos="679" w:val="left"/>
          <w:tab w:leader="none" w:pos="709" w:val="left"/>
        </w:tabs>
        <w:ind w:hanging="0" w:left="0" w:right="0"/>
        <w:spacing w:after="120" w:before="0"/>
      </w:pPr>
      <w:r>
        <w:rPr>
          <w:sz w:val="26"/>
          <w:b/>
          <w:szCs w:val="26"/>
          <w:bCs/>
          <w:rFonts w:ascii="Bitstream Charter" w:hAnsi="Bitstream Charter"/>
          <w:lang w:eastAsia="en-US"/>
        </w:rPr>
        <w:t>Stanlawsky</w:t>
      </w:r>
      <w:r>
        <w:rPr>
          <w:sz w:val="26"/>
          <w:b w:val="off"/>
          <w:szCs w:val="26"/>
          <w:bCs w:val="off"/>
          <w:rFonts w:ascii="Bitstream Charter" w:hAnsi="Bitstream Charter"/>
          <w:lang w:eastAsia="en-US"/>
        </w:rPr>
        <w:t>-&gt; teórico del drama sg XX identifica al espectador con los personajes de la obra.</w:t>
      </w:r>
    </w:p>
    <w:p>
      <w:pPr>
        <w:pStyle w:val="style22"/>
        <w:tabs>
          <w:tab w:leader="none" w:pos="-60" w:val="left"/>
          <w:tab w:leader="none" w:pos="0" w:val="left"/>
          <w:tab w:leader="none" w:pos="679" w:val="left"/>
          <w:tab w:leader="none" w:pos="709" w:val="left"/>
        </w:tabs>
        <w:ind w:hanging="0" w:left="0" w:right="0"/>
        <w:spacing w:after="120" w:before="0"/>
      </w:pPr>
      <w:r>
        <w:rPr>
          <w:sz w:val="26"/>
          <w:u w:val="single"/>
          <w:b/>
          <w:szCs w:val="26"/>
          <w:bCs/>
          <w:rFonts w:ascii="Bitstream Charter" w:hAnsi="Bitstream Charter"/>
          <w:lang w:eastAsia="en-US"/>
        </w:rPr>
        <w:t>Diderot</w:t>
      </w:r>
      <w:r>
        <w:rPr>
          <w:sz w:val="26"/>
          <w:b w:val="off"/>
          <w:szCs w:val="26"/>
          <w:bCs w:val="off"/>
          <w:rFonts w:ascii="Bitstream Charter" w:hAnsi="Bitstream Charter"/>
          <w:lang w:eastAsia="en-US"/>
        </w:rPr>
        <w:t xml:space="preserve">: parte de la negación del carácter absoluto de “lo bello”. Fundamento de lo bello en la “percepción de las relaciones”. Afirma que se puede plantear un progreso en la idea de lo bello. “lo bello” es una idea de la mente NO trascendente, sino adquirida por los sentidos. </w:t>
      </w:r>
    </w:p>
    <w:p>
      <w:pPr>
        <w:pStyle w:val="style22"/>
        <w:tabs>
          <w:tab w:leader="none" w:pos="-60" w:val="left"/>
          <w:tab w:leader="none" w:pos="0" w:val="left"/>
          <w:tab w:leader="none" w:pos="679" w:val="left"/>
          <w:tab w:leader="none" w:pos="709" w:val="left"/>
        </w:tabs>
        <w:ind w:hanging="0" w:left="0" w:right="0"/>
        <w:spacing w:after="120" w:before="0"/>
      </w:pPr>
      <w:r>
        <w:rPr>
          <w:sz w:val="26"/>
          <w:b w:val="off"/>
          <w:szCs w:val="26"/>
          <w:bCs w:val="off"/>
          <w:rFonts w:ascii="Bitstream Charter" w:hAnsi="Bitstream Charter"/>
          <w:lang w:eastAsia="en-US"/>
        </w:rPr>
        <w:t xml:space="preserve">Introduce una distinción que permite superar algunas incoherencias de la teoría de </w:t>
      </w:r>
      <w:r>
        <w:rPr>
          <w:sz w:val="26"/>
          <w:b/>
          <w:szCs w:val="26"/>
          <w:bCs/>
          <w:rFonts w:ascii="Bitstream Charter" w:hAnsi="Bitstream Charter"/>
          <w:lang w:eastAsia="en-US"/>
        </w:rPr>
        <w:t>Hutcheson</w:t>
      </w:r>
      <w:r>
        <w:rPr>
          <w:sz w:val="26"/>
          <w:b w:val="off"/>
          <w:szCs w:val="26"/>
          <w:bCs w:val="off"/>
          <w:rFonts w:ascii="Bitstream Charter" w:hAnsi="Bitstream Charter"/>
          <w:lang w:eastAsia="en-US"/>
        </w:rPr>
        <w:t xml:space="preserve">, distingue: </w:t>
      </w:r>
    </w:p>
    <w:p>
      <w:pPr>
        <w:pStyle w:val="style22"/>
        <w:tabs>
          <w:tab w:leader="none" w:pos="-60" w:val="left"/>
          <w:tab w:leader="none" w:pos="0" w:val="left"/>
          <w:tab w:leader="none" w:pos="679" w:val="left"/>
          <w:tab w:leader="none" w:pos="709" w:val="left"/>
        </w:tabs>
        <w:ind w:hanging="0" w:left="0" w:right="0"/>
        <w:spacing w:after="120" w:before="0"/>
      </w:pPr>
      <w:r>
        <w:rPr>
          <w:sz w:val="26"/>
          <w:b w:val="off"/>
          <w:szCs w:val="26"/>
          <w:bCs w:val="off"/>
          <w:rFonts w:ascii="Bitstream Charter" w:hAnsi="Bitstream Charter"/>
          <w:lang w:eastAsia="en-US"/>
        </w:rPr>
        <w:t xml:space="preserve">lo bello </w:t>
      </w:r>
      <w:r>
        <w:rPr>
          <w:sz w:val="26"/>
          <w:u w:val="single"/>
          <w:b w:val="off"/>
          <w:szCs w:val="26"/>
          <w:bCs w:val="off"/>
          <w:rFonts w:ascii="Bitstream Charter" w:hAnsi="Bitstream Charter"/>
          <w:lang w:eastAsia="en-US"/>
        </w:rPr>
        <w:t>subjetivo</w:t>
      </w:r>
      <w:r>
        <w:rPr>
          <w:sz w:val="26"/>
          <w:b w:val="off"/>
          <w:szCs w:val="26"/>
          <w:bCs w:val="off"/>
          <w:rFonts w:ascii="Bitstream Charter" w:hAnsi="Bitstream Charter"/>
          <w:lang w:eastAsia="en-US"/>
        </w:rPr>
        <w:t>: la belleza, dentro de mi, siento como bello. (percivido).</w:t>
      </w:r>
    </w:p>
    <w:p>
      <w:pPr>
        <w:pStyle w:val="style22"/>
        <w:tabs>
          <w:tab w:leader="none" w:pos="-60" w:val="left"/>
          <w:tab w:leader="none" w:pos="0" w:val="left"/>
          <w:tab w:leader="none" w:pos="679" w:val="left"/>
          <w:tab w:leader="none" w:pos="709" w:val="left"/>
        </w:tabs>
        <w:ind w:hanging="0" w:left="0" w:right="0"/>
        <w:spacing w:after="120" w:before="0"/>
      </w:pPr>
      <w:r>
        <w:rPr>
          <w:sz w:val="26"/>
          <w:b w:val="off"/>
          <w:szCs w:val="26"/>
          <w:bCs w:val="off"/>
          <w:rFonts w:ascii="Bitstream Charter" w:hAnsi="Bitstream Charter"/>
          <w:lang w:eastAsia="en-US"/>
        </w:rPr>
        <w:t xml:space="preserve">Lo bello </w:t>
      </w:r>
      <w:r>
        <w:rPr>
          <w:sz w:val="26"/>
          <w:u w:val="single"/>
          <w:b w:val="off"/>
          <w:szCs w:val="26"/>
          <w:bCs w:val="off"/>
          <w:rFonts w:ascii="Bitstream Charter" w:hAnsi="Bitstream Charter"/>
          <w:lang w:eastAsia="en-US"/>
        </w:rPr>
        <w:t>objetivo</w:t>
      </w:r>
      <w:r>
        <w:rPr>
          <w:sz w:val="26"/>
          <w:b w:val="off"/>
          <w:szCs w:val="26"/>
          <w:bCs w:val="off"/>
          <w:rFonts w:ascii="Bitstream Charter" w:hAnsi="Bitstream Charter"/>
          <w:lang w:eastAsia="en-US"/>
        </w:rPr>
        <w:t xml:space="preserve">: fuera de mi, contiene en si mismo el poder de evocar “lo real”?. </w:t>
      </w:r>
    </w:p>
    <w:p>
      <w:pPr>
        <w:pStyle w:val="style22"/>
        <w:tabs>
          <w:tab w:leader="none" w:pos="-60" w:val="left"/>
          <w:tab w:leader="none" w:pos="0" w:val="left"/>
          <w:tab w:leader="none" w:pos="679" w:val="left"/>
          <w:tab w:leader="none" w:pos="709" w:val="left"/>
        </w:tabs>
        <w:ind w:hanging="0" w:left="0" w:right="0"/>
        <w:spacing w:after="120" w:before="0"/>
      </w:pPr>
      <w:r>
        <w:rPr>
          <w:sz w:val="26"/>
          <w:b w:val="off"/>
          <w:szCs w:val="26"/>
          <w:bCs w:val="off"/>
          <w:rFonts w:ascii="Bitstream Charter" w:hAnsi="Bitstream Charter"/>
          <w:lang w:eastAsia="en-US"/>
        </w:rPr>
        <w:t>Conocer es ver.</w:t>
      </w:r>
    </w:p>
    <w:p>
      <w:pPr>
        <w:pStyle w:val="style22"/>
        <w:tabs>
          <w:tab w:leader="none" w:pos="-60" w:val="left"/>
          <w:tab w:leader="none" w:pos="0" w:val="left"/>
          <w:tab w:leader="none" w:pos="679" w:val="left"/>
          <w:tab w:leader="none" w:pos="709" w:val="left"/>
        </w:tabs>
        <w:ind w:hanging="0" w:left="0" w:right="0"/>
        <w:spacing w:after="120" w:before="0"/>
      </w:pPr>
      <w:r>
        <w:rPr>
          <w:sz w:val="26"/>
          <w:b w:val="off"/>
          <w:szCs w:val="26"/>
          <w:bCs w:val="off"/>
          <w:rFonts w:ascii="Bitstream Charter" w:hAnsi="Bitstream Charter"/>
          <w:lang w:eastAsia="en-US"/>
        </w:rPr>
        <w:t>Relativismo no sólo estético, sino racional,</w:t>
      </w:r>
      <w:r>
        <w:rPr>
          <w:sz w:val="26"/>
          <w:u w:val="single"/>
          <w:b w:val="off"/>
          <w:szCs w:val="26"/>
          <w:bCs w:val="off"/>
          <w:rFonts w:ascii="Bitstream Charter" w:hAnsi="Bitstream Charter"/>
          <w:lang w:eastAsia="en-US"/>
        </w:rPr>
        <w:t xml:space="preserve"> integra, subjetividad con objetividad. Es su aportación crucial!</w:t>
      </w:r>
    </w:p>
    <w:p>
      <w:pPr>
        <w:pStyle w:val="style22"/>
        <w:tabs>
          <w:tab w:leader="none" w:pos="-60" w:val="left"/>
          <w:tab w:leader="none" w:pos="0" w:val="left"/>
          <w:tab w:leader="none" w:pos="679" w:val="left"/>
          <w:tab w:leader="none" w:pos="709" w:val="left"/>
        </w:tabs>
        <w:ind w:hanging="0" w:left="0" w:right="0"/>
        <w:spacing w:after="120" w:before="0"/>
      </w:pPr>
      <w:r>
        <w:rPr>
          <w:sz w:val="26"/>
          <w:u w:val="none"/>
          <w:b/>
          <w:szCs w:val="26"/>
          <w:bCs/>
          <w:rFonts w:ascii="Bitstream Charter" w:hAnsi="Bitstream Charter"/>
          <w:lang w:eastAsia="en-US"/>
        </w:rPr>
        <w:t>Teoría del “genio”:</w:t>
      </w:r>
    </w:p>
    <w:p>
      <w:pPr>
        <w:pStyle w:val="style22"/>
        <w:tabs>
          <w:tab w:leader="none" w:pos="-60" w:val="left"/>
          <w:tab w:leader="none" w:pos="0" w:val="left"/>
          <w:tab w:leader="none" w:pos="679" w:val="left"/>
          <w:tab w:leader="none" w:pos="709" w:val="left"/>
        </w:tabs>
        <w:ind w:hanging="0" w:left="0" w:right="0"/>
        <w:spacing w:after="120" w:before="0"/>
      </w:pPr>
      <w:r>
        <w:rPr>
          <w:sz w:val="26"/>
          <w:u w:val="none"/>
          <w:b w:val="off"/>
          <w:szCs w:val="26"/>
          <w:bCs w:val="off"/>
          <w:rFonts w:ascii="Bitstream Charter" w:hAnsi="Bitstream Charter"/>
          <w:lang w:eastAsia="en-US"/>
        </w:rPr>
        <w:t>pedirle al artista que busque en la obra la perfección natural.</w:t>
      </w:r>
    </w:p>
    <w:p>
      <w:pPr>
        <w:pStyle w:val="style22"/>
        <w:tabs>
          <w:tab w:leader="none" w:pos="-60" w:val="left"/>
          <w:tab w:leader="none" w:pos="0" w:val="left"/>
          <w:tab w:leader="none" w:pos="679" w:val="left"/>
          <w:tab w:leader="none" w:pos="709" w:val="left"/>
        </w:tabs>
        <w:ind w:hanging="0" w:left="0" w:right="0"/>
        <w:spacing w:after="120" w:before="0"/>
      </w:pPr>
      <w:r>
        <w:rPr>
          <w:sz w:val="26"/>
          <w:u w:val="none"/>
          <w:b w:val="off"/>
          <w:szCs w:val="26"/>
          <w:bCs w:val="off"/>
          <w:rFonts w:ascii="Bitstream Charter" w:hAnsi="Bitstream Charter"/>
          <w:lang w:eastAsia="en-US"/>
        </w:rPr>
        <w:t>Capaz (el genio) de captar la perfección y plasmarla en la obra.</w:t>
      </w:r>
    </w:p>
    <w:p>
      <w:pPr>
        <w:pStyle w:val="style22"/>
        <w:tabs>
          <w:tab w:leader="none" w:pos="-60" w:val="left"/>
          <w:tab w:leader="none" w:pos="0" w:val="left"/>
          <w:tab w:leader="none" w:pos="679" w:val="left"/>
          <w:tab w:leader="none" w:pos="709" w:val="left"/>
        </w:tabs>
        <w:ind w:hanging="0" w:left="0" w:right="0"/>
        <w:spacing w:after="120" w:before="0"/>
      </w:pPr>
      <w:r>
        <w:rPr/>
      </w:r>
    </w:p>
    <w:p>
      <w:pPr>
        <w:pStyle w:val="style22"/>
        <w:tabs>
          <w:tab w:leader="none" w:pos="-60" w:val="left"/>
          <w:tab w:leader="none" w:pos="0" w:val="left"/>
          <w:tab w:leader="none" w:pos="679" w:val="left"/>
          <w:tab w:leader="none" w:pos="709" w:val="left"/>
        </w:tabs>
        <w:ind w:hanging="0" w:left="0" w:right="0"/>
        <w:spacing w:after="120" w:before="0"/>
      </w:pPr>
      <w:r>
        <w:rPr>
          <w:sz w:val="26"/>
          <w:i/>
          <w:u w:val="none"/>
          <w:b w:val="off"/>
          <w:szCs w:val="26"/>
          <w:iCs/>
          <w:bCs w:val="off"/>
          <w:rFonts w:ascii="Bitstream Charter" w:hAnsi="Bitstream Charter"/>
          <w:lang w:eastAsia="en-US"/>
        </w:rPr>
        <w:tab/>
        <w:tab/>
      </w:r>
    </w:p>
    <w:p>
      <w:pPr>
        <w:pStyle w:val="style22"/>
        <w:tabs>
          <w:tab w:leader="none" w:pos="-60" w:val="left"/>
          <w:tab w:leader="none" w:pos="0" w:val="left"/>
          <w:tab w:leader="none" w:pos="679" w:val="left"/>
          <w:tab w:leader="none" w:pos="709" w:val="left"/>
        </w:tabs>
        <w:ind w:hanging="0" w:left="0" w:right="0"/>
        <w:spacing w:after="120" w:before="0"/>
      </w:pPr>
      <w:r>
        <w:rPr>
          <w:sz w:val="26"/>
          <w:i/>
          <w:u w:val="single"/>
          <w:b/>
          <w:szCs w:val="26"/>
          <w:iCs/>
          <w:bCs/>
          <w:rFonts w:ascii="Bitstream Charter" w:hAnsi="Bitstream Charter"/>
          <w:lang w:eastAsia="en-US"/>
        </w:rPr>
        <w:t>8.Gotthold Ephraim Lessing (1729-1781)</w:t>
      </w:r>
    </w:p>
    <w:p>
      <w:pPr>
        <w:pStyle w:val="style22"/>
        <w:tabs>
          <w:tab w:leader="none" w:pos="-60" w:val="left"/>
          <w:tab w:leader="none" w:pos="0" w:val="left"/>
          <w:tab w:leader="none" w:pos="679" w:val="left"/>
          <w:tab w:leader="none" w:pos="709" w:val="left"/>
        </w:tabs>
        <w:ind w:hanging="0" w:left="0" w:right="0"/>
        <w:spacing w:after="120" w:before="0"/>
      </w:pPr>
      <w:r>
        <w:rPr>
          <w:sz w:val="26"/>
          <w:u w:val="single"/>
          <w:b w:val="off"/>
          <w:szCs w:val="26"/>
          <w:bCs w:val="off"/>
          <w:rFonts w:ascii="Bitstream Charter" w:hAnsi="Bitstream Charter"/>
          <w:lang w:eastAsia="en-US"/>
        </w:rPr>
        <w:t>(el libro es el laocoonte. xd)</w:t>
      </w:r>
    </w:p>
    <w:p>
      <w:pPr>
        <w:pStyle w:val="style22"/>
        <w:tabs>
          <w:tab w:leader="none" w:pos="-60" w:val="left"/>
          <w:tab w:leader="none" w:pos="0" w:val="left"/>
          <w:tab w:leader="none" w:pos="679" w:val="left"/>
          <w:tab w:leader="none" w:pos="709" w:val="left"/>
        </w:tabs>
        <w:ind w:hanging="0" w:left="0" w:right="0"/>
        <w:spacing w:after="120" w:before="0"/>
      </w:pPr>
      <w:r>
        <w:rPr>
          <w:sz w:val="26"/>
          <w:u w:val="none"/>
          <w:b w:val="off"/>
          <w:szCs w:val="26"/>
          <w:bCs w:val="off"/>
          <w:rFonts w:ascii="Bitstream Charter" w:hAnsi="Bitstream Charter"/>
          <w:lang w:eastAsia="en-US"/>
        </w:rPr>
        <w:t>De los mas importantes de la Ilustración alemana. Fundador del teatro nacional aleman.</w:t>
      </w:r>
    </w:p>
    <w:p>
      <w:pPr>
        <w:pStyle w:val="style22"/>
        <w:tabs>
          <w:tab w:leader="none" w:pos="-60" w:val="left"/>
          <w:tab w:leader="none" w:pos="0" w:val="left"/>
          <w:tab w:leader="none" w:pos="679" w:val="left"/>
          <w:tab w:leader="none" w:pos="709" w:val="left"/>
        </w:tabs>
        <w:ind w:hanging="0" w:left="0" w:right="0"/>
        <w:spacing w:after="120" w:before="0"/>
      </w:pPr>
      <w:r>
        <w:rPr>
          <w:sz w:val="26"/>
          <w:u w:val="none"/>
          <w:b w:val="off"/>
          <w:szCs w:val="26"/>
          <w:bCs w:val="off"/>
          <w:rFonts w:ascii="Bitstream Charter" w:hAnsi="Bitstream Charter"/>
          <w:lang w:eastAsia="en-US"/>
        </w:rPr>
        <w:t>1767-68, publicó artículos periodicamente, después se hizo libro de ellas.</w:t>
      </w:r>
    </w:p>
    <w:p>
      <w:pPr>
        <w:pStyle w:val="style22"/>
        <w:tabs>
          <w:tab w:leader="none" w:pos="-60" w:val="left"/>
          <w:tab w:leader="none" w:pos="0" w:val="left"/>
          <w:tab w:leader="none" w:pos="679" w:val="left"/>
          <w:tab w:leader="none" w:pos="709" w:val="left"/>
        </w:tabs>
        <w:ind w:hanging="0" w:left="0" w:right="0"/>
        <w:spacing w:after="120" w:before="0"/>
      </w:pPr>
      <w:r>
        <w:rPr>
          <w:sz w:val="26"/>
          <w:u w:val="none"/>
          <w:b w:val="off"/>
          <w:szCs w:val="26"/>
          <w:bCs w:val="off"/>
          <w:rFonts w:ascii="Bitstream Charter" w:hAnsi="Bitstream Charter"/>
          <w:lang w:eastAsia="en-US"/>
        </w:rPr>
        <w:t>Obras: “</w:t>
      </w:r>
      <w:r>
        <w:rPr>
          <w:sz w:val="26"/>
          <w:u w:val="single"/>
          <w:b w:val="off"/>
          <w:szCs w:val="26"/>
          <w:bCs w:val="off"/>
          <w:rFonts w:ascii="Bitstream Charter" w:hAnsi="Bitstream Charter"/>
          <w:lang w:eastAsia="en-US"/>
        </w:rPr>
        <w:t>Dramaturia de Hamburgo</w:t>
      </w:r>
      <w:r>
        <w:rPr>
          <w:sz w:val="26"/>
          <w:u w:val="none"/>
          <w:b w:val="off"/>
          <w:szCs w:val="26"/>
          <w:bCs w:val="off"/>
          <w:rFonts w:ascii="Bitstream Charter" w:hAnsi="Bitstream Charter"/>
          <w:lang w:eastAsia="en-US"/>
        </w:rPr>
        <w:t>” (poco después del Laocconte).</w:t>
      </w:r>
    </w:p>
    <w:p>
      <w:pPr>
        <w:pStyle w:val="style22"/>
        <w:tabs>
          <w:tab w:leader="none" w:pos="-60" w:val="left"/>
          <w:tab w:leader="none" w:pos="0" w:val="left"/>
          <w:tab w:leader="none" w:pos="679" w:val="left"/>
          <w:tab w:leader="none" w:pos="709" w:val="left"/>
        </w:tabs>
        <w:ind w:hanging="0" w:left="0" w:right="0"/>
        <w:spacing w:after="120" w:before="0"/>
      </w:pPr>
      <w:r>
        <w:rPr>
          <w:sz w:val="26"/>
          <w:u w:val="none"/>
          <w:b w:val="off"/>
          <w:szCs w:val="26"/>
          <w:bCs w:val="off"/>
          <w:rFonts w:ascii="Bitstream Charter" w:hAnsi="Bitstream Charter"/>
          <w:lang w:eastAsia="en-US"/>
        </w:rPr>
        <w:t>“</w:t>
      </w:r>
      <w:r>
        <w:rPr>
          <w:sz w:val="26"/>
          <w:u w:val="single"/>
          <w:b w:val="off"/>
          <w:szCs w:val="26"/>
          <w:bCs w:val="off"/>
          <w:rFonts w:ascii="Bitstream Charter" w:hAnsi="Bitstream Charter"/>
          <w:lang w:eastAsia="en-US"/>
        </w:rPr>
        <w:t>Natán el sabio</w:t>
      </w:r>
      <w:r>
        <w:rPr>
          <w:sz w:val="26"/>
          <w:u w:val="none"/>
          <w:b w:val="off"/>
          <w:szCs w:val="26"/>
          <w:bCs w:val="off"/>
          <w:rFonts w:ascii="Bitstream Charter" w:hAnsi="Bitstream Charter"/>
          <w:lang w:eastAsia="en-US"/>
        </w:rPr>
        <w:t>” (sobre la igualdad de las 3 religiones, tolerancia entre sí).</w:t>
      </w:r>
    </w:p>
    <w:p>
      <w:pPr>
        <w:pStyle w:val="style22"/>
        <w:tabs>
          <w:tab w:leader="none" w:pos="-60" w:val="left"/>
          <w:tab w:leader="none" w:pos="0" w:val="left"/>
          <w:tab w:leader="none" w:pos="679" w:val="left"/>
          <w:tab w:leader="none" w:pos="709" w:val="left"/>
        </w:tabs>
        <w:ind w:hanging="0" w:left="0" w:right="0"/>
        <w:spacing w:after="120" w:before="0"/>
      </w:pPr>
      <w:r>
        <w:rPr>
          <w:sz w:val="26"/>
          <w:u w:val="none"/>
          <w:b/>
          <w:szCs w:val="26"/>
          <w:bCs/>
          <w:rFonts w:ascii="Bitstream Charter" w:hAnsi="Bitstream Charter"/>
          <w:lang w:eastAsia="en-US"/>
        </w:rPr>
        <w:t>Jonh Look</w:t>
      </w:r>
      <w:r>
        <w:rPr>
          <w:sz w:val="26"/>
          <w:u w:val="none"/>
          <w:b w:val="off"/>
          <w:szCs w:val="26"/>
          <w:bCs w:val="off"/>
          <w:rFonts w:ascii="Bitstream Charter" w:hAnsi="Bitstream Charter"/>
          <w:lang w:eastAsia="en-US"/>
        </w:rPr>
        <w:t>, antecedente mas importante de Inglaterra.</w:t>
      </w:r>
    </w:p>
    <w:p>
      <w:pPr>
        <w:pStyle w:val="style22"/>
        <w:tabs>
          <w:tab w:leader="none" w:pos="-60" w:val="left"/>
          <w:tab w:leader="none" w:pos="0" w:val="left"/>
          <w:tab w:leader="none" w:pos="679" w:val="left"/>
          <w:tab w:leader="none" w:pos="709" w:val="left"/>
        </w:tabs>
        <w:ind w:hanging="0" w:left="0" w:right="0"/>
        <w:spacing w:after="120" w:before="0"/>
      </w:pPr>
      <w:r>
        <w:rPr>
          <w:sz w:val="26"/>
          <w:u w:val="none"/>
          <w:b w:val="off"/>
          <w:szCs w:val="26"/>
          <w:bCs w:val="off"/>
          <w:rFonts w:ascii="Bitstream Charter" w:hAnsi="Bitstream Charter"/>
          <w:lang w:eastAsia="en-US"/>
        </w:rPr>
        <w:t>Se asocia a Lessing con el teatro Vs la retórica de los anteriores (vico, baumgarten..).</w:t>
      </w:r>
    </w:p>
    <w:p>
      <w:pPr>
        <w:pStyle w:val="style22"/>
        <w:tabs>
          <w:tab w:leader="none" w:pos="-60" w:val="left"/>
          <w:tab w:leader="none" w:pos="0" w:val="left"/>
          <w:tab w:leader="none" w:pos="679" w:val="left"/>
          <w:tab w:leader="none" w:pos="709" w:val="left"/>
        </w:tabs>
        <w:ind w:hanging="0" w:left="0" w:right="0"/>
        <w:spacing w:after="120" w:before="0"/>
      </w:pPr>
      <w:r>
        <w:rPr>
          <w:sz w:val="26"/>
          <w:u w:val="none"/>
          <w:b w:val="off"/>
          <w:szCs w:val="26"/>
          <w:bCs w:val="off"/>
          <w:rFonts w:ascii="Bitstream Charter" w:hAnsi="Bitstream Charter"/>
          <w:lang w:eastAsia="en-US"/>
        </w:rPr>
        <w:t xml:space="preserve">Pensamiento ligado a lo concreto, muy influido por la poética de </w:t>
      </w:r>
      <w:r>
        <w:rPr>
          <w:sz w:val="26"/>
          <w:u w:val="none"/>
          <w:b/>
          <w:szCs w:val="26"/>
          <w:bCs/>
          <w:rFonts w:ascii="Bitstream Charter" w:hAnsi="Bitstream Charter"/>
          <w:lang w:eastAsia="en-US"/>
        </w:rPr>
        <w:t>Aristóteles.</w:t>
      </w:r>
    </w:p>
    <w:p>
      <w:pPr>
        <w:pStyle w:val="style22"/>
        <w:tabs>
          <w:tab w:leader="none" w:pos="-60" w:val="left"/>
          <w:tab w:leader="none" w:pos="0" w:val="left"/>
          <w:tab w:leader="none" w:pos="679" w:val="left"/>
          <w:tab w:leader="none" w:pos="709" w:val="left"/>
        </w:tabs>
        <w:ind w:hanging="0" w:left="0" w:right="0"/>
        <w:spacing w:after="120" w:before="0"/>
      </w:pPr>
      <w:r>
        <w:rPr>
          <w:sz w:val="26"/>
          <w:u w:val="none"/>
          <w:b w:val="off"/>
          <w:szCs w:val="26"/>
          <w:bCs w:val="off"/>
          <w:rFonts w:ascii="Bitstream Charter" w:hAnsi="Bitstream Charter"/>
          <w:lang w:eastAsia="en-US"/>
        </w:rPr>
        <w:t>Dramaturgia de Hamburgo marca un nuevo teatro, imitación de acciones a partir de principios artísticos. “poética”.</w:t>
      </w:r>
    </w:p>
    <w:p>
      <w:pPr>
        <w:pStyle w:val="style22"/>
        <w:tabs>
          <w:tab w:leader="none" w:pos="-60" w:val="left"/>
          <w:tab w:leader="none" w:pos="0" w:val="left"/>
          <w:tab w:leader="none" w:pos="679" w:val="left"/>
          <w:tab w:leader="none" w:pos="709" w:val="left"/>
        </w:tabs>
        <w:ind w:hanging="0" w:left="0" w:right="0"/>
        <w:spacing w:after="120" w:before="0"/>
      </w:pPr>
      <w:r>
        <w:rPr/>
      </w:r>
    </w:p>
    <w:p>
      <w:pPr>
        <w:pStyle w:val="style22"/>
        <w:tabs>
          <w:tab w:leader="none" w:pos="-60" w:val="left"/>
          <w:tab w:leader="none" w:pos="0" w:val="left"/>
          <w:tab w:leader="none" w:pos="679" w:val="left"/>
          <w:tab w:leader="none" w:pos="709" w:val="left"/>
        </w:tabs>
        <w:ind w:hanging="0" w:left="0" w:right="0"/>
        <w:spacing w:after="120" w:before="0"/>
      </w:pPr>
      <w:r>
        <w:rPr>
          <w:sz w:val="26"/>
          <w:u w:val="single"/>
          <w:szCs w:val="26"/>
          <w:rFonts w:ascii="Bitstream Charter" w:hAnsi="Bitstream Charter"/>
          <w:lang w:eastAsia="en-US"/>
        </w:rPr>
        <w:t>“</w:t>
      </w:r>
      <w:r>
        <w:rPr>
          <w:sz w:val="26"/>
          <w:u w:val="single"/>
          <w:szCs w:val="26"/>
          <w:rFonts w:ascii="Bitstream Charter" w:hAnsi="Bitstream Charter"/>
          <w:lang w:eastAsia="en-US"/>
        </w:rPr>
        <w:t>El Laocconte”:</w:t>
      </w:r>
    </w:p>
    <w:p>
      <w:pPr>
        <w:pStyle w:val="style22"/>
        <w:tabs>
          <w:tab w:leader="none" w:pos="-60" w:val="left"/>
          <w:tab w:leader="none" w:pos="0" w:val="left"/>
          <w:tab w:leader="none" w:pos="679" w:val="left"/>
          <w:tab w:leader="none" w:pos="709" w:val="left"/>
        </w:tabs>
        <w:ind w:hanging="0" w:left="0" w:right="0"/>
        <w:spacing w:after="120" w:before="0"/>
      </w:pPr>
      <w:r>
        <w:rPr>
          <w:sz w:val="26"/>
          <w:u w:val="none"/>
          <w:szCs w:val="26"/>
          <w:rFonts w:ascii="Bitstream Charter" w:hAnsi="Bitstream Charter"/>
          <w:lang w:eastAsia="en-US"/>
        </w:rPr>
        <w:t>1766. con el subtítulo de “o sobre los límites de la pintura y la poesía”.</w:t>
      </w:r>
    </w:p>
    <w:p>
      <w:pPr>
        <w:pStyle w:val="style22"/>
        <w:tabs>
          <w:tab w:leader="none" w:pos="-60" w:val="left"/>
          <w:tab w:leader="none" w:pos="0" w:val="left"/>
          <w:tab w:leader="none" w:pos="679" w:val="left"/>
          <w:tab w:leader="none" w:pos="709" w:val="left"/>
        </w:tabs>
        <w:ind w:hanging="0" w:left="0" w:right="0"/>
        <w:spacing w:after="120" w:before="0"/>
      </w:pPr>
      <w:r>
        <w:rPr>
          <w:sz w:val="26"/>
          <w:u w:val="none"/>
          <w:szCs w:val="26"/>
          <w:rFonts w:ascii="Bitstream Charter" w:hAnsi="Bitstream Charter"/>
          <w:lang w:eastAsia="en-US"/>
        </w:rPr>
        <w:t>Establece una teoría de la unidad, y la diferencia de las artes.</w:t>
      </w:r>
    </w:p>
    <w:p>
      <w:pPr>
        <w:pStyle w:val="style22"/>
        <w:tabs>
          <w:tab w:leader="none" w:pos="-60" w:val="left"/>
          <w:tab w:leader="none" w:pos="0" w:val="left"/>
          <w:tab w:leader="none" w:pos="679" w:val="left"/>
          <w:tab w:leader="none" w:pos="709" w:val="left"/>
        </w:tabs>
        <w:ind w:hanging="0" w:left="0" w:right="0"/>
        <w:spacing w:after="120" w:before="0"/>
      </w:pPr>
      <w:r>
        <w:rPr>
          <w:sz w:val="26"/>
          <w:u w:val="none"/>
          <w:szCs w:val="26"/>
          <w:rFonts w:ascii="Bitstream Charter" w:hAnsi="Bitstream Charter"/>
          <w:lang w:eastAsia="en-US"/>
        </w:rPr>
        <w:t>Participación de la mimesis-&gt;imitación, en épocas griegas tenía otro significado. Sobre la unidad: existe una diferencia basada en los diversos medios expresivos o signos....¡¿'?</w:t>
      </w:r>
    </w:p>
    <w:p>
      <w:pPr>
        <w:pStyle w:val="style22"/>
        <w:tabs>
          <w:tab w:leader="none" w:pos="-60" w:val="left"/>
          <w:tab w:leader="none" w:pos="0" w:val="left"/>
          <w:tab w:leader="none" w:pos="679" w:val="left"/>
          <w:tab w:leader="none" w:pos="709" w:val="left"/>
        </w:tabs>
        <w:ind w:hanging="0" w:left="0" w:right="0"/>
        <w:spacing w:after="120" w:before="0"/>
      </w:pPr>
      <w:r>
        <w:rPr/>
      </w:r>
    </w:p>
    <w:p>
      <w:pPr>
        <w:pStyle w:val="style22"/>
        <w:tabs>
          <w:tab w:leader="none" w:pos="-60" w:val="left"/>
          <w:tab w:leader="none" w:pos="0" w:val="left"/>
          <w:tab w:leader="none" w:pos="679" w:val="left"/>
          <w:tab w:leader="none" w:pos="709" w:val="left"/>
        </w:tabs>
        <w:ind w:hanging="0" w:left="0" w:right="0"/>
        <w:spacing w:after="120" w:before="0"/>
      </w:pPr>
      <w:r>
        <w:rPr>
          <w:sz w:val="26"/>
          <w:u w:val="none"/>
          <w:szCs w:val="26"/>
          <w:rFonts w:ascii="Bitstream Charter" w:hAnsi="Bitstream Charter"/>
          <w:lang w:eastAsia="en-US"/>
        </w:rPr>
        <w:t>El Laocconte, es un texto de transición, se contradice con otro texto que él lee, pero no reparte.?</w:t>
      </w:r>
    </w:p>
    <w:p>
      <w:pPr>
        <w:pStyle w:val="style22"/>
        <w:tabs>
          <w:tab w:leader="none" w:pos="-60" w:val="left"/>
          <w:tab w:leader="none" w:pos="0" w:val="left"/>
          <w:tab w:leader="none" w:pos="679" w:val="left"/>
          <w:tab w:leader="none" w:pos="709" w:val="left"/>
        </w:tabs>
        <w:ind w:hanging="0" w:left="0" w:right="0"/>
        <w:spacing w:after="120" w:before="0"/>
      </w:pPr>
      <w:r>
        <w:rPr>
          <w:sz w:val="26"/>
          <w:u w:val="none"/>
          <w:szCs w:val="26"/>
          <w:rFonts w:ascii="Bitstream Charter" w:hAnsi="Bitstream Charter"/>
          <w:lang w:eastAsia="en-US"/>
        </w:rPr>
        <w:t>Distinción: fealdad y naturalidad Vs belleza artística.</w:t>
      </w:r>
    </w:p>
    <w:p>
      <w:pPr>
        <w:pStyle w:val="style22"/>
        <w:tabs>
          <w:tab w:leader="none" w:pos="-60" w:val="left"/>
          <w:tab w:leader="none" w:pos="0" w:val="left"/>
          <w:tab w:leader="none" w:pos="679" w:val="left"/>
          <w:tab w:leader="none" w:pos="709" w:val="left"/>
        </w:tabs>
        <w:ind w:hanging="0" w:left="0" w:right="0"/>
        <w:spacing w:after="120" w:before="0"/>
      </w:pPr>
      <w:r>
        <w:rPr/>
      </w:r>
    </w:p>
    <w:p>
      <w:pPr>
        <w:pStyle w:val="style22"/>
        <w:tabs>
          <w:tab w:leader="none" w:pos="-60" w:val="left"/>
          <w:tab w:leader="none" w:pos="0" w:val="left"/>
          <w:tab w:leader="none" w:pos="679" w:val="left"/>
          <w:tab w:leader="none" w:pos="709" w:val="left"/>
        </w:tabs>
        <w:ind w:hanging="0" w:left="0" w:right="0"/>
        <w:spacing w:after="120" w:before="0"/>
      </w:pPr>
      <w:r>
        <w:rPr>
          <w:sz w:val="26"/>
          <w:u w:val="none"/>
          <w:b/>
          <w:szCs w:val="26"/>
          <w:bCs/>
          <w:rFonts w:ascii="Bitstream Charter" w:hAnsi="Bitstream Charter"/>
          <w:lang w:eastAsia="en-US"/>
        </w:rPr>
        <w:t>Pintura</w:t>
      </w:r>
      <w:r>
        <w:rPr>
          <w:sz w:val="26"/>
          <w:u w:val="none"/>
          <w:szCs w:val="26"/>
          <w:rFonts w:ascii="Bitstream Charter" w:hAnsi="Bitstream Charter"/>
          <w:lang w:eastAsia="en-US"/>
        </w:rPr>
        <w:t>:</w:t>
      </w:r>
      <w:r>
        <w:rPr>
          <w:sz w:val="26"/>
          <w:u w:val="none"/>
          <w:b/>
          <w:szCs w:val="26"/>
          <w:bCs/>
          <w:rFonts w:ascii="Bitstream Charter" w:hAnsi="Bitstream Charter"/>
          <w:lang w:eastAsia="en-US"/>
        </w:rPr>
        <w:t xml:space="preserve"> </w:t>
      </w:r>
      <w:r>
        <w:rPr>
          <w:sz w:val="26"/>
          <w:u w:val="none"/>
          <w:b w:val="off"/>
          <w:szCs w:val="26"/>
          <w:bCs w:val="off"/>
          <w:rFonts w:ascii="Bitstream Charter" w:hAnsi="Bitstream Charter"/>
          <w:lang w:eastAsia="en-US"/>
        </w:rPr>
        <w:t xml:space="preserve"> medios o signos </w:t>
      </w:r>
      <w:r>
        <w:rPr>
          <w:sz w:val="26"/>
          <w:u w:val="single"/>
          <w:b w:val="off"/>
          <w:szCs w:val="26"/>
          <w:bCs w:val="off"/>
          <w:rFonts w:ascii="Bitstream Charter" w:hAnsi="Bitstream Charter"/>
          <w:lang w:eastAsia="en-US"/>
        </w:rPr>
        <w:t>yuxtapuestos</w:t>
      </w:r>
      <w:r>
        <w:rPr>
          <w:sz w:val="26"/>
          <w:u w:val="none"/>
          <w:b w:val="off"/>
          <w:szCs w:val="26"/>
          <w:bCs w:val="off"/>
          <w:rFonts w:ascii="Bitstream Charter" w:hAnsi="Bitstream Charter"/>
          <w:lang w:eastAsia="en-US"/>
        </w:rPr>
        <w:t>, (reunidos, en conjunto), figuras y colores, distribuidos en el espacio, solo pueden representar objetos yuxtapuestos o cuepros. “imita”, puede pero no debe representar lo FEO, ya que produce repugnancia al espectador: moral.</w:t>
      </w:r>
    </w:p>
    <w:p>
      <w:pPr>
        <w:pStyle w:val="style22"/>
        <w:tabs>
          <w:tab w:leader="none" w:pos="-60" w:val="left"/>
          <w:tab w:leader="none" w:pos="0" w:val="left"/>
          <w:tab w:leader="none" w:pos="679" w:val="left"/>
          <w:tab w:leader="none" w:pos="709" w:val="left"/>
        </w:tabs>
        <w:ind w:hanging="0" w:left="0" w:right="0"/>
        <w:spacing w:after="120" w:before="0"/>
      </w:pPr>
      <w:r>
        <w:rPr>
          <w:sz w:val="26"/>
          <w:u w:val="none"/>
          <w:b/>
          <w:szCs w:val="26"/>
          <w:bCs/>
          <w:rFonts w:ascii="Bitstream Charter" w:hAnsi="Bitstream Charter"/>
          <w:lang w:eastAsia="en-US"/>
        </w:rPr>
        <w:t xml:space="preserve">Poesía: </w:t>
      </w:r>
      <w:r>
        <w:rPr>
          <w:sz w:val="26"/>
          <w:u w:val="none"/>
          <w:b w:val="off"/>
          <w:szCs w:val="26"/>
          <w:bCs w:val="off"/>
          <w:rFonts w:ascii="Bitstream Charter" w:hAnsi="Bitstream Charter"/>
          <w:lang w:eastAsia="en-US"/>
        </w:rPr>
        <w:t xml:space="preserve">(literatura), medios o signos </w:t>
      </w:r>
      <w:r>
        <w:rPr>
          <w:sz w:val="26"/>
          <w:u w:val="single"/>
          <w:b w:val="off"/>
          <w:szCs w:val="26"/>
          <w:bCs w:val="off"/>
          <w:rFonts w:ascii="Bitstream Charter" w:hAnsi="Bitstream Charter"/>
          <w:lang w:eastAsia="en-US"/>
        </w:rPr>
        <w:t>sucesivos</w:t>
      </w:r>
      <w:r>
        <w:rPr>
          <w:sz w:val="26"/>
          <w:u w:val="none"/>
          <w:b w:val="off"/>
          <w:szCs w:val="26"/>
          <w:bCs w:val="off"/>
          <w:rFonts w:ascii="Bitstream Charter" w:hAnsi="Bitstream Charter"/>
          <w:lang w:eastAsia="en-US"/>
        </w:rPr>
        <w:t xml:space="preserve">-&gt; sonidos articulados que se suceden en el </w:t>
      </w:r>
      <w:r>
        <w:rPr>
          <w:sz w:val="26"/>
          <w:u w:val="single"/>
          <w:b w:val="off"/>
          <w:szCs w:val="26"/>
          <w:bCs w:val="off"/>
          <w:rFonts w:ascii="Bitstream Charter" w:hAnsi="Bitstream Charter"/>
          <w:lang w:eastAsia="en-US"/>
        </w:rPr>
        <w:t>tiempo</w:t>
      </w:r>
      <w:r>
        <w:rPr>
          <w:sz w:val="26"/>
          <w:u w:val="none"/>
          <w:b w:val="off"/>
          <w:szCs w:val="26"/>
          <w:bCs w:val="off"/>
          <w:rFonts w:ascii="Bitstream Charter" w:hAnsi="Bitstream Charter"/>
          <w:lang w:eastAsia="en-US"/>
        </w:rPr>
        <w:t xml:space="preserve"> sólo puede expresar objetos sucesivos. </w:t>
      </w:r>
      <w:r>
        <w:rPr>
          <w:sz w:val="26"/>
          <w:u w:val="single"/>
          <w:b w:val="off"/>
          <w:szCs w:val="26"/>
          <w:bCs w:val="off"/>
          <w:rFonts w:ascii="Bitstream Charter" w:hAnsi="Bitstream Charter"/>
          <w:lang w:eastAsia="en-US"/>
        </w:rPr>
        <w:t>Acciones</w:t>
      </w:r>
      <w:del w:author="cristinil " w:date="2010-06-13T15:16:00Z" w:id="0">
        <w:r>
          <w:rPr>
            <w:sz w:val="26"/>
            <w:u w:val="single"/>
            <w:b w:val="off"/>
            <w:szCs w:val="26"/>
            <w:bCs w:val="off"/>
            <w:rFonts w:ascii="Bitstream Charter" w:hAnsi="Bitstream Charter"/>
            <w:lang w:eastAsia="en-US"/>
          </w:rPr>
          <w:delText xml:space="preserve"> </w:delText>
        </w:r>
      </w:del>
      <w:r>
        <w:rPr>
          <w:sz w:val="26"/>
          <w:u w:val="none"/>
          <w:b w:val="off"/>
          <w:szCs w:val="26"/>
          <w:bCs w:val="off"/>
          <w:rFonts w:ascii="Bitstream Charter" w:hAnsi="Bitstream Charter"/>
          <w:lang w:eastAsia="en-US"/>
        </w:rPr>
        <w:t xml:space="preserve"> también puede representar los cuerpos de modo alusivo. La imagen de la fuerza plástica.</w:t>
      </w:r>
    </w:p>
    <w:p>
      <w:pPr>
        <w:pStyle w:val="style22"/>
        <w:tabs>
          <w:tab w:leader="none" w:pos="-60" w:val="left"/>
          <w:tab w:leader="none" w:pos="0" w:val="left"/>
          <w:tab w:leader="none" w:pos="679" w:val="left"/>
          <w:tab w:leader="none" w:pos="709" w:val="left"/>
        </w:tabs>
        <w:ind w:hanging="0" w:left="0" w:right="0"/>
        <w:spacing w:after="120" w:before="0"/>
      </w:pPr>
      <w:r>
        <w:rPr>
          <w:sz w:val="26"/>
          <w:u w:val="none"/>
          <w:b w:val="off"/>
          <w:szCs w:val="26"/>
          <w:bCs w:val="off"/>
          <w:rFonts w:ascii="Bitstream Charter" w:hAnsi="Bitstream Charter"/>
          <w:lang w:eastAsia="en-US"/>
        </w:rPr>
        <w:t>Las artes se rigen por la verdad y la expresión.</w:t>
      </w:r>
    </w:p>
    <w:p>
      <w:pPr>
        <w:pStyle w:val="style22"/>
        <w:tabs>
          <w:tab w:leader="none" w:pos="-60" w:val="left"/>
          <w:tab w:leader="none" w:pos="0" w:val="left"/>
          <w:tab w:leader="none" w:pos="679" w:val="left"/>
          <w:tab w:leader="none" w:pos="709" w:val="left"/>
        </w:tabs>
        <w:ind w:hanging="0" w:left="0" w:right="0"/>
        <w:spacing w:after="120" w:before="0"/>
      </w:pPr>
      <w:r>
        <w:rPr>
          <w:sz w:val="26"/>
          <w:u w:val="none"/>
          <w:b w:val="off"/>
          <w:szCs w:val="26"/>
          <w:bCs w:val="off"/>
          <w:rFonts w:ascii="Bitstream Charter" w:hAnsi="Bitstream Charter"/>
          <w:lang w:eastAsia="en-US"/>
        </w:rPr>
        <w:t>Figuras de la experiencia (estética): remiten a la mímesis.</w:t>
      </w:r>
    </w:p>
    <w:p>
      <w:pPr>
        <w:pStyle w:val="style22"/>
        <w:tabs>
          <w:tab w:leader="none" w:pos="-60" w:val="left"/>
          <w:tab w:leader="none" w:pos="0" w:val="left"/>
          <w:tab w:leader="none" w:pos="679" w:val="left"/>
          <w:tab w:leader="none" w:pos="709" w:val="left"/>
        </w:tabs>
        <w:ind w:hanging="0" w:left="0" w:right="0"/>
        <w:spacing w:after="120" w:before="0"/>
      </w:pPr>
      <w:r>
        <w:rPr>
          <w:sz w:val="26"/>
          <w:u w:val="none"/>
          <w:b w:val="off"/>
          <w:szCs w:val="26"/>
          <w:bCs w:val="off"/>
          <w:rFonts w:ascii="Bitstream Charter" w:hAnsi="Bitstream Charter"/>
          <w:lang w:eastAsia="en-US"/>
        </w:rPr>
        <w:t>“</w:t>
      </w:r>
      <w:r>
        <w:rPr>
          <w:sz w:val="26"/>
          <w:u w:val="none"/>
          <w:b w:val="off"/>
          <w:szCs w:val="26"/>
          <w:bCs w:val="off"/>
          <w:rFonts w:ascii="Bitstream Charter" w:hAnsi="Bitstream Charter"/>
          <w:lang w:eastAsia="en-US"/>
        </w:rPr>
        <w:t xml:space="preserve">amante de las artes”, el gusto refinado, público cultivado, se conforma con descubrir que las cosas ausentes pueden parecer presentes.? </w:t>
      </w:r>
    </w:p>
    <w:p>
      <w:pPr>
        <w:pStyle w:val="style22"/>
        <w:tabs>
          <w:tab w:leader="none" w:pos="-60" w:val="left"/>
          <w:tab w:leader="none" w:pos="0" w:val="left"/>
          <w:tab w:leader="none" w:pos="679" w:val="left"/>
          <w:tab w:leader="none" w:pos="709" w:val="left"/>
        </w:tabs>
        <w:ind w:hanging="0" w:left="0" w:right="0"/>
        <w:spacing w:after="120" w:before="0"/>
      </w:pPr>
      <w:r>
        <w:rPr>
          <w:sz w:val="26"/>
          <w:u w:val="none"/>
          <w:b w:val="off"/>
          <w:szCs w:val="26"/>
          <w:bCs w:val="off"/>
          <w:rFonts w:ascii="Bitstream Charter" w:hAnsi="Bitstream Charter"/>
          <w:lang w:eastAsia="en-US"/>
        </w:rPr>
        <w:t>“</w:t>
      </w:r>
      <w:r>
        <w:rPr>
          <w:sz w:val="26"/>
          <w:u w:val="none"/>
          <w:b w:val="off"/>
          <w:szCs w:val="26"/>
          <w:bCs w:val="off"/>
          <w:rFonts w:ascii="Bitstream Charter" w:hAnsi="Bitstream Charter"/>
          <w:lang w:eastAsia="en-US"/>
        </w:rPr>
        <w:t xml:space="preserve">filósofo”, </w:t>
      </w:r>
    </w:p>
    <w:p>
      <w:pPr>
        <w:pStyle w:val="style22"/>
        <w:tabs>
          <w:tab w:leader="none" w:pos="-60" w:val="left"/>
          <w:tab w:leader="none" w:pos="0" w:val="left"/>
          <w:tab w:leader="none" w:pos="679" w:val="left"/>
          <w:tab w:leader="none" w:pos="709" w:val="left"/>
        </w:tabs>
        <w:ind w:hanging="0" w:left="0" w:right="0"/>
        <w:spacing w:after="120" w:before="0"/>
      </w:pPr>
      <w:r>
        <w:rPr>
          <w:sz w:val="26"/>
          <w:u w:val="none"/>
          <w:b w:val="off"/>
          <w:szCs w:val="26"/>
          <w:bCs w:val="off"/>
          <w:rFonts w:ascii="Bitstream Charter" w:hAnsi="Bitstream Charter"/>
          <w:lang w:eastAsia="en-US"/>
        </w:rPr>
        <w:t>“</w:t>
      </w:r>
      <w:r>
        <w:rPr>
          <w:sz w:val="26"/>
          <w:u w:val="none"/>
          <w:b w:val="off"/>
          <w:szCs w:val="26"/>
          <w:bCs w:val="off"/>
          <w:rFonts w:ascii="Bitstream Charter" w:hAnsi="Bitstream Charter"/>
          <w:lang w:eastAsia="en-US"/>
        </w:rPr>
        <w:t>crítico” crítica artística de Didertot, desde la pintura a la poesía y al revés.</w:t>
      </w:r>
    </w:p>
    <w:p>
      <w:pPr>
        <w:pStyle w:val="style22"/>
        <w:tabs>
          <w:tab w:leader="none" w:pos="-60" w:val="left"/>
          <w:tab w:leader="none" w:pos="0" w:val="left"/>
          <w:tab w:leader="none" w:pos="679" w:val="left"/>
          <w:tab w:leader="none" w:pos="709" w:val="left"/>
        </w:tabs>
        <w:ind w:hanging="0" w:left="0" w:right="0"/>
        <w:spacing w:after="120" w:before="0"/>
      </w:pPr>
      <w:r>
        <w:rPr/>
      </w:r>
    </w:p>
    <w:p>
      <w:pPr>
        <w:pStyle w:val="style22"/>
        <w:tabs>
          <w:tab w:leader="none" w:pos="-60" w:val="left"/>
          <w:tab w:leader="none" w:pos="0" w:val="left"/>
          <w:tab w:leader="none" w:pos="679" w:val="left"/>
          <w:tab w:leader="none" w:pos="709" w:val="left"/>
        </w:tabs>
        <w:ind w:hanging="0" w:left="0" w:right="0"/>
        <w:spacing w:after="120" w:before="0"/>
      </w:pPr>
      <w:r>
        <w:rPr/>
      </w:r>
    </w:p>
    <w:p>
      <w:pPr>
        <w:pStyle w:val="style22"/>
        <w:tabs>
          <w:tab w:leader="none" w:pos="-60" w:val="left"/>
          <w:tab w:leader="none" w:pos="0" w:val="left"/>
          <w:tab w:leader="none" w:pos="679" w:val="left"/>
          <w:tab w:leader="none" w:pos="709" w:val="left"/>
        </w:tabs>
        <w:ind w:hanging="0" w:left="0" w:right="0"/>
        <w:spacing w:after="120" w:before="0"/>
      </w:pPr>
      <w:r>
        <w:rPr>
          <w:sz w:val="26"/>
          <w:i/>
          <w:u w:val="single"/>
          <w:b/>
          <w:szCs w:val="26"/>
          <w:iCs/>
          <w:bCs/>
          <w:rFonts w:ascii="Bitstream Charter" w:hAnsi="Bitstream Charter"/>
          <w:lang w:eastAsia="en-US"/>
        </w:rPr>
        <w:t>TEMA II. Idealismo alemán.</w:t>
      </w:r>
    </w:p>
    <w:p>
      <w:pPr>
        <w:pStyle w:val="style22"/>
        <w:tabs>
          <w:tab w:leader="none" w:pos="-60" w:val="left"/>
          <w:tab w:leader="none" w:pos="0" w:val="left"/>
          <w:tab w:leader="none" w:pos="679" w:val="left"/>
          <w:tab w:leader="none" w:pos="709" w:val="left"/>
        </w:tabs>
        <w:ind w:hanging="0" w:left="0" w:right="0"/>
        <w:spacing w:after="120" w:before="0"/>
      </w:pPr>
      <w:r>
        <w:rPr>
          <w:sz w:val="26"/>
          <w:u w:val="none"/>
          <w:b/>
          <w:szCs w:val="26"/>
          <w:bCs/>
          <w:rFonts w:ascii="Bitstream Charter" w:hAnsi="Bitstream Charter"/>
          <w:lang w:eastAsia="en-US"/>
        </w:rPr>
        <w:tab/>
        <w:tab/>
        <w:tab/>
      </w:r>
      <w:r>
        <w:rPr>
          <w:sz w:val="26"/>
          <w:u w:val="single"/>
          <w:b/>
          <w:szCs w:val="26"/>
          <w:bCs/>
          <w:rFonts w:ascii="Bitstream Charter" w:hAnsi="Bitstream Charter"/>
          <w:lang w:eastAsia="en-US"/>
        </w:rPr>
        <w:t>9.</w:t>
      </w:r>
      <w:r>
        <w:rPr>
          <w:sz w:val="26"/>
          <w:i/>
          <w:u w:val="single"/>
          <w:b/>
          <w:szCs w:val="26"/>
          <w:iCs/>
          <w:bCs/>
          <w:rFonts w:ascii="Bitstream Charter" w:hAnsi="Bitstream Charter"/>
          <w:lang w:eastAsia="en-US"/>
        </w:rPr>
        <w:t xml:space="preserve">Inmanuel Kant. </w:t>
      </w:r>
      <w:r>
        <w:rPr>
          <w:sz w:val="26"/>
          <w:i/>
          <w:u w:val="none"/>
          <w:b/>
          <w:szCs w:val="26"/>
          <w:iCs/>
          <w:bCs/>
          <w:rFonts w:ascii="Bitstream Charter" w:hAnsi="Bitstream Charter"/>
          <w:lang w:eastAsia="en-US"/>
        </w:rPr>
        <w:t xml:space="preserve">(1724-1804). </w:t>
      </w:r>
      <w:r>
        <w:rPr>
          <w:sz w:val="26"/>
          <w:i w:val="off"/>
          <w:u w:val="none"/>
          <w:b w:val="off"/>
          <w:szCs w:val="26"/>
          <w:iCs w:val="off"/>
          <w:bCs w:val="off"/>
          <w:rFonts w:ascii="Bitstream Charter" w:hAnsi="Bitstream Charter"/>
          <w:lang w:eastAsia="en-US"/>
        </w:rPr>
        <w:t>(Crítica del juicio estético).</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Aportación estética:</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 xml:space="preserve">Teorías de </w:t>
      </w:r>
      <w:r>
        <w:rPr>
          <w:sz w:val="26"/>
          <w:i w:val="off"/>
          <w:u w:val="none"/>
          <w:b/>
          <w:szCs w:val="26"/>
          <w:iCs w:val="off"/>
          <w:bCs/>
          <w:rFonts w:ascii="Bitstream Charter" w:hAnsi="Bitstream Charter"/>
          <w:lang w:eastAsia="en-US"/>
        </w:rPr>
        <w:t>Diderot</w:t>
      </w:r>
      <w:r>
        <w:rPr>
          <w:sz w:val="26"/>
          <w:i w:val="off"/>
          <w:u w:val="none"/>
          <w:b w:val="off"/>
          <w:szCs w:val="26"/>
          <w:iCs w:val="off"/>
          <w:bCs w:val="off"/>
          <w:rFonts w:ascii="Bitstream Charter" w:hAnsi="Bitstream Charter"/>
          <w:lang w:eastAsia="en-US"/>
        </w:rPr>
        <w:t>, influye en la teoría del Genio, su capacidad para conocer la dinámica y función de la naturaleza.</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single"/>
          <w:b w:val="off"/>
          <w:szCs w:val="26"/>
          <w:iCs w:val="off"/>
          <w:bCs w:val="off"/>
          <w:rFonts w:ascii="Bitstream Charter" w:hAnsi="Bitstream Charter"/>
          <w:lang w:eastAsia="en-US"/>
        </w:rPr>
        <w:t>-Crítica de la razón pura</w:t>
      </w:r>
      <w:r>
        <w:rPr>
          <w:sz w:val="26"/>
          <w:i w:val="off"/>
          <w:u w:val="none"/>
          <w:b w:val="off"/>
          <w:szCs w:val="26"/>
          <w:iCs w:val="off"/>
          <w:bCs w:val="off"/>
          <w:rFonts w:ascii="Bitstream Charter" w:hAnsi="Bitstream Charter"/>
          <w:lang w:eastAsia="en-US"/>
        </w:rPr>
        <w:t xml:space="preserve"> (1781, y en 1782, segunda edición).</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single"/>
          <w:b w:val="off"/>
          <w:szCs w:val="26"/>
          <w:iCs w:val="off"/>
          <w:bCs w:val="off"/>
          <w:rFonts w:ascii="Bitstream Charter" w:hAnsi="Bitstream Charter"/>
          <w:lang w:eastAsia="en-US"/>
        </w:rPr>
        <w:t>-Crítica de la razón práctica</w:t>
      </w:r>
      <w:r>
        <w:rPr>
          <w:sz w:val="26"/>
          <w:i w:val="off"/>
          <w:u w:val="none"/>
          <w:b w:val="off"/>
          <w:szCs w:val="26"/>
          <w:iCs w:val="off"/>
          <w:bCs w:val="off"/>
          <w:rFonts w:ascii="Bitstream Charter" w:hAnsi="Bitstream Charter"/>
          <w:lang w:eastAsia="en-US"/>
        </w:rPr>
        <w:t xml:space="preserve"> (1788).</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single"/>
          <w:b w:val="off"/>
          <w:szCs w:val="26"/>
          <w:iCs w:val="off"/>
          <w:bCs w:val="off"/>
          <w:rFonts w:ascii="Bitstream Charter" w:hAnsi="Bitstream Charter"/>
          <w:lang w:eastAsia="en-US"/>
        </w:rPr>
        <w:t>-&gt;Crítica de la facutlad de juzgar (</w:t>
      </w:r>
      <w:r>
        <w:rPr>
          <w:sz w:val="26"/>
          <w:i w:val="off"/>
          <w:u w:val="none"/>
          <w:b w:val="off"/>
          <w:szCs w:val="26"/>
          <w:iCs w:val="off"/>
          <w:bCs w:val="off"/>
          <w:rFonts w:ascii="Bitstream Charter" w:hAnsi="Bitstream Charter"/>
          <w:lang w:eastAsia="en-US"/>
        </w:rPr>
        <w:t>1790). (crítica del juicio).</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 xml:space="preserve">En alemán: kritik der urteils </w:t>
      </w:r>
      <w:r>
        <w:rPr>
          <w:sz w:val="26"/>
          <w:i w:val="off"/>
          <w:u w:val="single"/>
          <w:b w:val="off"/>
          <w:szCs w:val="26"/>
          <w:iCs w:val="off"/>
          <w:bCs w:val="off"/>
          <w:rFonts w:ascii="Bitstream Charter" w:hAnsi="Bitstream Charter"/>
          <w:lang w:eastAsia="en-US"/>
        </w:rPr>
        <w:t>kraft</w:t>
      </w:r>
      <w:r>
        <w:rPr>
          <w:sz w:val="26"/>
          <w:i w:val="off"/>
          <w:u w:val="none"/>
          <w:b w:val="off"/>
          <w:szCs w:val="26"/>
          <w:iCs w:val="off"/>
          <w:bCs w:val="off"/>
          <w:rFonts w:ascii="Bitstream Charter" w:hAnsi="Bitstream Charter"/>
          <w:lang w:eastAsia="en-US"/>
        </w:rPr>
        <w:t>- (facultad).</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 xml:space="preserve">Estética: </w:t>
      </w:r>
      <w:r>
        <w:rPr>
          <w:sz w:val="26"/>
          <w:i w:val="off"/>
          <w:u w:val="single"/>
          <w:b w:val="off"/>
          <w:szCs w:val="26"/>
          <w:iCs w:val="off"/>
          <w:bCs w:val="off"/>
          <w:rFonts w:ascii="Bitstream Charter" w:hAnsi="Bitstream Charter"/>
          <w:lang w:eastAsia="en-US"/>
        </w:rPr>
        <w:t>analítica de lo bello</w:t>
      </w:r>
      <w:r>
        <w:rPr>
          <w:sz w:val="26"/>
          <w:i w:val="off"/>
          <w:u w:val="none"/>
          <w:b w:val="off"/>
          <w:szCs w:val="26"/>
          <w:iCs w:val="off"/>
          <w:bCs w:val="off"/>
          <w:rFonts w:ascii="Bitstream Charter" w:hAnsi="Bitstream Charter"/>
          <w:lang w:eastAsia="en-US"/>
        </w:rPr>
        <w:t xml:space="preserve"> (1º libro), </w:t>
      </w:r>
      <w:r>
        <w:rPr>
          <w:sz w:val="26"/>
          <w:i w:val="off"/>
          <w:u w:val="single"/>
          <w:b w:val="off"/>
          <w:szCs w:val="26"/>
          <w:iCs w:val="off"/>
          <w:bCs w:val="off"/>
          <w:rFonts w:ascii="Bitstream Charter" w:hAnsi="Bitstream Charter"/>
          <w:lang w:eastAsia="en-US"/>
        </w:rPr>
        <w:t>analítica de lo sublime</w:t>
      </w:r>
      <w:r>
        <w:rPr>
          <w:sz w:val="26"/>
          <w:i w:val="off"/>
          <w:u w:val="none"/>
          <w:b w:val="off"/>
          <w:szCs w:val="26"/>
          <w:iCs w:val="off"/>
          <w:bCs w:val="off"/>
          <w:rFonts w:ascii="Bitstream Charter" w:hAnsi="Bitstream Charter"/>
          <w:lang w:eastAsia="en-US"/>
        </w:rPr>
        <w:t xml:space="preserve"> (2º libro).</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En la crítica de la facultad de juzgar: se concive como síntesis y también unión entre teoria de la razén pura teórica, y teoria de la razon práctica.</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 xml:space="preserve">Todo conocimiento pasa por los sentidos, luego por el entendimiento, y más tarde por la razón. </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pura: sentimientos, entendimiento: se ralaciona con -siempre- establece reglas o leyes. Razón, no se relaciona con objetos empíricos, su función es establecer unidad sistemática de lo que el entendimiento produce.</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Platón distinguía: diairisis (división por géneros), y synagogé (síntesis o composición). Son los movimientos dialécticos del logos. ¿?</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Facultad de juzgar: espacio entre razón y entendimiento.</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single"/>
          <w:b w:val="off"/>
          <w:szCs w:val="26"/>
          <w:iCs w:val="off"/>
          <w:bCs w:val="off"/>
          <w:rFonts w:ascii="Bitstream Charter" w:hAnsi="Bitstream Charter"/>
          <w:lang w:eastAsia="en-US"/>
        </w:rPr>
        <w:t>Sentidos, entendimiento,</w:t>
      </w:r>
      <w:r>
        <w:rPr>
          <w:sz w:val="26"/>
          <w:i w:val="off"/>
          <w:u w:val="none"/>
          <w:b w:val="off"/>
          <w:szCs w:val="26"/>
          <w:iCs w:val="off"/>
          <w:bCs w:val="off"/>
          <w:rFonts w:ascii="Bitstream Charter" w:hAnsi="Bitstream Charter"/>
          <w:lang w:eastAsia="en-US"/>
        </w:rPr>
        <w:t xml:space="preserve"> </w:t>
      </w:r>
      <w:r>
        <w:rPr>
          <w:sz w:val="26"/>
          <w:i w:val="off"/>
          <w:u w:val="single"/>
          <w:b w:val="off"/>
          <w:szCs w:val="26"/>
          <w:iCs w:val="off"/>
          <w:bCs w:val="off"/>
          <w:rFonts w:ascii="Bitstream Charter" w:hAnsi="Bitstream Charter"/>
          <w:lang w:eastAsia="en-US"/>
        </w:rPr>
        <w:t>fac. De juzgar: Idea Estética</w:t>
      </w:r>
      <w:r>
        <w:rPr>
          <w:sz w:val="26"/>
          <w:i w:val="off"/>
          <w:u w:val="none"/>
          <w:b w:val="off"/>
          <w:szCs w:val="26"/>
          <w:iCs w:val="off"/>
          <w:bCs w:val="off"/>
          <w:rFonts w:ascii="Bitstream Charter" w:hAnsi="Bitstream Charter"/>
          <w:lang w:eastAsia="en-US"/>
        </w:rPr>
        <w:t xml:space="preserve">: intención individual de la imaginación, no identificable con el sentimiento de “agrado o desagrado”, </w:t>
      </w:r>
      <w:r>
        <w:rPr>
          <w:sz w:val="26"/>
          <w:i w:val="off"/>
          <w:u w:val="single"/>
          <w:b w:val="off"/>
          <w:szCs w:val="26"/>
          <w:iCs w:val="off"/>
          <w:bCs w:val="off"/>
          <w:rFonts w:ascii="Bitstream Charter" w:hAnsi="Bitstream Charter"/>
          <w:lang w:eastAsia="en-US"/>
        </w:rPr>
        <w:t>razón</w:t>
      </w:r>
      <w:r>
        <w:rPr>
          <w:sz w:val="26"/>
          <w:i w:val="off"/>
          <w:u w:val="none"/>
          <w:b w:val="off"/>
          <w:szCs w:val="26"/>
          <w:iCs w:val="off"/>
          <w:bCs w:val="off"/>
          <w:rFonts w:ascii="Bitstream Charter" w:hAnsi="Bitstream Charter"/>
          <w:lang w:eastAsia="en-US"/>
        </w:rPr>
        <w:t xml:space="preserve">: </w:t>
      </w:r>
      <w:r>
        <w:rPr>
          <w:sz w:val="26"/>
          <w:i w:val="off"/>
          <w:u w:val="single"/>
          <w:b w:val="off"/>
          <w:szCs w:val="26"/>
          <w:iCs w:val="off"/>
          <w:bCs w:val="off"/>
          <w:rFonts w:ascii="Bitstream Charter" w:hAnsi="Bitstream Charter"/>
          <w:lang w:eastAsia="en-US"/>
        </w:rPr>
        <w:t>Idea Racional.</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Juicio estético: esto es bello, no me agrada, o me desagrada, va más allá de la sensación.</w:t>
      </w:r>
    </w:p>
    <w:p>
      <w:pPr>
        <w:pStyle w:val="style22"/>
        <w:tabs>
          <w:tab w:leader="none" w:pos="-60" w:val="left"/>
          <w:tab w:leader="none" w:pos="0" w:val="left"/>
          <w:tab w:leader="none" w:pos="679" w:val="left"/>
          <w:tab w:leader="none" w:pos="709" w:val="left"/>
        </w:tabs>
        <w:ind w:hanging="0" w:left="0" w:right="0"/>
        <w:spacing w:after="120" w:before="0"/>
      </w:pPr>
      <w:r>
        <w:rPr/>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szCs w:val="26"/>
          <w:iCs w:val="off"/>
          <w:bCs/>
          <w:rFonts w:ascii="Bitstream Charter" w:hAnsi="Bitstream Charter"/>
          <w:lang w:eastAsia="en-US"/>
        </w:rPr>
        <w:t xml:space="preserve">Universalidad del juicio del gusto: </w:t>
      </w:r>
      <w:r>
        <w:rPr>
          <w:sz w:val="26"/>
          <w:i w:val="off"/>
          <w:u w:val="none"/>
          <w:b w:val="off"/>
          <w:szCs w:val="26"/>
          <w:iCs w:val="off"/>
          <w:bCs w:val="off"/>
          <w:rFonts w:ascii="Bitstream Charter" w:hAnsi="Bitstream Charter"/>
          <w:lang w:eastAsia="en-US"/>
        </w:rPr>
        <w:t>se apoya en dos cosas.</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 xml:space="preserve">Existencia del </w:t>
      </w:r>
      <w:r>
        <w:rPr>
          <w:sz w:val="26"/>
          <w:i w:val="off"/>
          <w:u w:val="single"/>
          <w:b w:val="off"/>
          <w:szCs w:val="26"/>
          <w:iCs w:val="off"/>
          <w:bCs w:val="off"/>
          <w:rFonts w:ascii="Bitstream Charter" w:hAnsi="Bitstream Charter"/>
          <w:lang w:eastAsia="en-US"/>
        </w:rPr>
        <w:t>sentido común</w:t>
      </w:r>
      <w:r>
        <w:rPr>
          <w:sz w:val="26"/>
          <w:i w:val="off"/>
          <w:u w:val="none"/>
          <w:b w:val="off"/>
          <w:szCs w:val="26"/>
          <w:iCs w:val="off"/>
          <w:bCs w:val="off"/>
          <w:rFonts w:ascii="Bitstream Charter" w:hAnsi="Bitstream Charter"/>
          <w:lang w:eastAsia="en-US"/>
        </w:rPr>
        <w:t xml:space="preserve">, “libre juego de nuestras facultades cognoscitivas”, que se fundamenta desde planteamientos </w:t>
      </w:r>
      <w:r>
        <w:rPr>
          <w:sz w:val="26"/>
          <w:i w:val="off"/>
          <w:u w:val="single"/>
          <w:b w:val="off"/>
          <w:szCs w:val="26"/>
          <w:iCs w:val="off"/>
          <w:bCs w:val="off"/>
          <w:rFonts w:ascii="Bitstream Charter" w:hAnsi="Bitstream Charter"/>
          <w:lang w:eastAsia="en-US"/>
        </w:rPr>
        <w:t>formalistas.</w:t>
      </w:r>
      <w:r>
        <w:rPr>
          <w:sz w:val="26"/>
          <w:i w:val="off"/>
          <w:u w:val="none"/>
          <w:b w:val="off"/>
          <w:szCs w:val="26"/>
          <w:iCs w:val="off"/>
          <w:bCs w:val="off"/>
          <w:rFonts w:ascii="Bitstream Charter" w:hAnsi="Bitstream Charter"/>
          <w:lang w:eastAsia="en-US"/>
        </w:rPr>
        <w:t xml:space="preserve"> </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szCs w:val="26"/>
          <w:iCs w:val="off"/>
          <w:bCs/>
          <w:rFonts w:ascii="Bitstream Charter" w:hAnsi="Bitstream Charter"/>
          <w:lang w:eastAsia="en-US"/>
        </w:rPr>
        <w:t>Sentido común:</w:t>
      </w:r>
      <w:r>
        <w:rPr>
          <w:sz w:val="26"/>
          <w:i w:val="off"/>
          <w:u w:val="none"/>
          <w:b w:val="off"/>
          <w:szCs w:val="26"/>
          <w:iCs w:val="off"/>
          <w:bCs w:val="off"/>
          <w:rFonts w:ascii="Bitstream Charter" w:hAnsi="Bitstream Charter"/>
          <w:lang w:eastAsia="en-US"/>
        </w:rPr>
        <w:t xml:space="preserve"> permite formular los juicios de gusto. Paso de la subjetividad (gusto) a objetividad “es bello”. Se forma un juicio con sentido común.</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szCs w:val="26"/>
          <w:iCs w:val="off"/>
          <w:bCs/>
          <w:rFonts w:ascii="Bitstream Charter" w:hAnsi="Bitstream Charter"/>
          <w:lang w:eastAsia="en-US"/>
        </w:rPr>
        <w:t>Formalismo</w:t>
      </w:r>
      <w:r>
        <w:rPr>
          <w:sz w:val="26"/>
          <w:i w:val="off"/>
          <w:u w:val="none"/>
          <w:b w:val="off"/>
          <w:szCs w:val="26"/>
          <w:iCs w:val="off"/>
          <w:bCs w:val="off"/>
          <w:rFonts w:ascii="Bitstream Charter" w:hAnsi="Bitstream Charter"/>
          <w:lang w:eastAsia="en-US"/>
        </w:rPr>
        <w:t>: forma, no sólo para el sujeto, ke recive toda la forma, para todo el objeto. Algo es bello cuando su forma llega a producir en nosotros esas dimensiones de universalidad.</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Forma bella: juicio del gusto.</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 xml:space="preserve">Facultad de juzgar: estétca: analisis de lo bello y lo sublime. </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ab/>
        <w:tab/>
        <w:tab/>
        <w:tab/>
        <w:t>Teleológica: intenta establecer  una comparación de las analíticas con su fin.</w:t>
      </w:r>
    </w:p>
    <w:p>
      <w:pPr>
        <w:pStyle w:val="style22"/>
        <w:tabs>
          <w:tab w:leader="none" w:pos="-60" w:val="left"/>
          <w:tab w:leader="none" w:pos="0" w:val="left"/>
          <w:tab w:leader="none" w:pos="679" w:val="left"/>
          <w:tab w:leader="none" w:pos="709" w:val="left"/>
        </w:tabs>
        <w:ind w:hanging="0" w:left="0" w:right="0"/>
        <w:spacing w:after="120" w:before="0"/>
      </w:pPr>
      <w:r>
        <w:rPr/>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single"/>
          <w:b/>
          <w:szCs w:val="26"/>
          <w:iCs w:val="off"/>
          <w:bCs/>
          <w:rFonts w:ascii="Bitstream Charter" w:hAnsi="Bitstream Charter"/>
          <w:lang w:eastAsia="en-US"/>
        </w:rPr>
        <w:t>Analítica de lo bello:</w:t>
      </w:r>
      <w:r>
        <w:rPr>
          <w:sz w:val="26"/>
          <w:i w:val="off"/>
          <w:u w:val="none"/>
          <w:b w:val="off"/>
          <w:szCs w:val="26"/>
          <w:iCs w:val="off"/>
          <w:bCs w:val="off"/>
          <w:rFonts w:ascii="Bitstream Charter" w:hAnsi="Bitstream Charter"/>
          <w:lang w:eastAsia="en-US"/>
        </w:rPr>
        <w:t xml:space="preserve"> 4 modalidades.</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1º. según la cualidad. Desinterés (estético, del juicio del gusto, ajeno a todo interés) el objeto de semejante agrado se califica de bello.</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2º. según la cantidad. Universalidad sin concepto. “Belleza es lo que sin concepto gusta universalmente”, para todo el universo, de forma sofisticada.</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3º. según la relación de los fines. Idea de finalidad sin fin. No lo que agrada a la sensación, sino lo que gusta por su forma. La emocion provocada por un</w:t>
      </w:r>
      <w:del w:author="cristinil " w:date="2010-06-13T15:16:00Z" w:id="1">
        <w:r>
          <w:rPr>
            <w:sz w:val="26"/>
            <w:i w:val="off"/>
            <w:u w:val="none"/>
            <w:b w:val="off"/>
            <w:szCs w:val="26"/>
            <w:iCs w:val="off"/>
            <w:bCs w:val="off"/>
            <w:rFonts w:ascii="Bitstream Charter" w:hAnsi="Bitstream Charter"/>
            <w:lang w:eastAsia="en-US"/>
          </w:rPr>
          <w:delText xml:space="preserve"> </w:delText>
        </w:r>
      </w:del>
      <w:r>
        <w:rPr>
          <w:sz w:val="26"/>
          <w:i w:val="off"/>
          <w:u w:val="none"/>
          <w:b w:val="off"/>
          <w:szCs w:val="26"/>
          <w:iCs w:val="off"/>
          <w:bCs w:val="off"/>
          <w:rFonts w:ascii="Bitstream Charter" w:hAnsi="Bitstream Charter"/>
          <w:lang w:eastAsia="en-US"/>
        </w:rPr>
        <w:t xml:space="preserve"> obst?moment. No es belleza. Xd.</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Un juicio de gusto puro, no tiene sensación. No planteamiento sensacionalista.</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w:t>
      </w:r>
      <w:r>
        <w:rPr>
          <w:sz w:val="26"/>
          <w:i w:val="off"/>
          <w:u w:val="none"/>
          <w:b w:val="off"/>
          <w:szCs w:val="26"/>
          <w:iCs w:val="off"/>
          <w:bCs w:val="off"/>
          <w:rFonts w:ascii="Bitstream Charter" w:hAnsi="Bitstream Charter"/>
          <w:lang w:eastAsia="en-US"/>
        </w:rPr>
        <w:t>la belleza es la forma de la finalidad e un objeto, cuendo es percibida en él sin la representación de un fin”.</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(Las 3 estan ligadas, pero hay un nexo muy profundo en las dos últimas). No hay una finalidad ni objeto concreto, cuando lo hay es socialmente (se es rico o famoso).</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 xml:space="preserve">4º. según la modalidad del placer por los objetos. Placer necesario sin objeto. Belleza es lo que sin concepto se conoce como objeto de placer necesario. No tiene que ver con el agrado ni con sexo, es placer contemplativo. Idea de experiencia estética como “contemplación” </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(muy pasivo para el profe, y el punto más discutible, el receptor no crea??)..</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kant es como muy religioso, el espectador recive, como se recive de Dios”..</w:t>
      </w:r>
    </w:p>
    <w:p>
      <w:pPr>
        <w:pStyle w:val="style22"/>
        <w:tabs>
          <w:tab w:leader="none" w:pos="-60" w:val="left"/>
          <w:tab w:leader="none" w:pos="0" w:val="left"/>
          <w:tab w:leader="none" w:pos="679" w:val="left"/>
          <w:tab w:leader="none" w:pos="709" w:val="left"/>
        </w:tabs>
        <w:ind w:hanging="0" w:left="0" w:right="0"/>
        <w:spacing w:after="120" w:before="0"/>
      </w:pPr>
      <w:r>
        <w:rPr/>
      </w:r>
    </w:p>
    <w:p>
      <w:pPr>
        <w:pStyle w:val="style22"/>
        <w:tabs>
          <w:tab w:leader="none" w:pos="-60" w:val="left"/>
          <w:tab w:leader="none" w:pos="0" w:val="left"/>
          <w:tab w:leader="none" w:pos="679" w:val="left"/>
          <w:tab w:leader="none" w:pos="709" w:val="left"/>
        </w:tabs>
        <w:ind w:hanging="0" w:left="0" w:right="0"/>
        <w:spacing w:after="120" w:before="0"/>
      </w:pPr>
      <w:r>
        <w:rPr/>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single"/>
          <w:b/>
          <w:szCs w:val="26"/>
          <w:iCs w:val="off"/>
          <w:bCs/>
          <w:rFonts w:ascii="Bitstream Charter" w:hAnsi="Bitstream Charter"/>
          <w:lang w:eastAsia="en-US"/>
        </w:rPr>
        <w:t xml:space="preserve">Analítica de lo sublime: </w:t>
      </w:r>
    </w:p>
    <w:p>
      <w:pPr>
        <w:pStyle w:val="style22"/>
        <w:tabs>
          <w:tab w:leader="none" w:pos="-60" w:val="left"/>
          <w:tab w:leader="none" w:pos="0" w:val="left"/>
          <w:tab w:leader="none" w:pos="679" w:val="left"/>
          <w:tab w:leader="none" w:pos="709" w:val="left"/>
        </w:tabs>
        <w:ind w:hanging="0" w:left="0" w:right="0"/>
        <w:spacing w:after="120" w:before="0"/>
      </w:pPr>
      <w:r>
        <w:rPr/>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1º. sublime matemático: (modalidad: cantidad)--”lo absolutamente grande”.</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2º. sublime natural: (la fuerza/dinámicamente sublime)--“excede de los sentidos”.</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Belleza en mero enjuiciamiento: sublime: placer inmediato, resiste a los sentidos.         ….Belleza: forma/// sublime: informe....</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ab/>
        <w:tab/>
        <w:tab/>
        <w:tab/>
        <w:tab/>
        <w:tab/>
        <w:tab/>
        <w:tab/>
        <w:tab/>
        <w:tab/>
        <w:t>23/03/10</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 xml:space="preserve">Definiciones de </w:t>
      </w:r>
      <w:r>
        <w:rPr>
          <w:sz w:val="26"/>
          <w:i w:val="off"/>
          <w:u w:val="single"/>
          <w:b w:val="off"/>
          <w:szCs w:val="26"/>
          <w:iCs w:val="off"/>
          <w:bCs w:val="off"/>
          <w:rFonts w:ascii="Bitstream Charter" w:hAnsi="Bitstream Charter"/>
          <w:lang w:eastAsia="en-US"/>
        </w:rPr>
        <w:t>genio</w:t>
      </w:r>
      <w:r>
        <w:rPr>
          <w:sz w:val="26"/>
          <w:i w:val="off"/>
          <w:u w:val="none"/>
          <w:b w:val="off"/>
          <w:szCs w:val="26"/>
          <w:iCs w:val="off"/>
          <w:bCs w:val="off"/>
          <w:rFonts w:ascii="Bitstream Charter" w:hAnsi="Bitstream Charter"/>
          <w:lang w:eastAsia="en-US"/>
        </w:rPr>
        <w:t>:</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 xml:space="preserve">1.Genio es el talento o don </w:t>
      </w:r>
      <w:r>
        <w:rPr>
          <w:sz w:val="26"/>
          <w:i w:val="off"/>
          <w:u w:val="single"/>
          <w:b w:val="off"/>
          <w:szCs w:val="26"/>
          <w:iCs w:val="off"/>
          <w:bCs w:val="off"/>
          <w:rFonts w:ascii="Bitstream Charter" w:hAnsi="Bitstream Charter"/>
          <w:lang w:eastAsia="en-US"/>
        </w:rPr>
        <w:t>natural</w:t>
      </w:r>
      <w:r>
        <w:rPr>
          <w:sz w:val="26"/>
          <w:i w:val="off"/>
          <w:u w:val="none"/>
          <w:b w:val="off"/>
          <w:szCs w:val="26"/>
          <w:iCs w:val="off"/>
          <w:bCs w:val="off"/>
          <w:rFonts w:ascii="Bitstream Charter" w:hAnsi="Bitstream Charter"/>
          <w:lang w:eastAsia="en-US"/>
        </w:rPr>
        <w:t xml:space="preserve"> que le da la regla al arte” (…) (kant)</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 xml:space="preserve">2.Genio es la innata disposición del ánimo a través de la cual, la </w:t>
      </w:r>
      <w:r>
        <w:rPr>
          <w:sz w:val="26"/>
          <w:i w:val="off"/>
          <w:u w:val="single"/>
          <w:b w:val="off"/>
          <w:szCs w:val="26"/>
          <w:iCs w:val="off"/>
          <w:bCs w:val="off"/>
          <w:rFonts w:ascii="Bitstream Charter" w:hAnsi="Bitstream Charter"/>
          <w:lang w:eastAsia="en-US"/>
        </w:rPr>
        <w:t>naturaleza</w:t>
      </w:r>
      <w:r>
        <w:rPr>
          <w:sz w:val="26"/>
          <w:i w:val="off"/>
          <w:u w:val="none"/>
          <w:b w:val="off"/>
          <w:szCs w:val="26"/>
          <w:iCs w:val="off"/>
          <w:bCs w:val="off"/>
          <w:rFonts w:ascii="Bitstream Charter" w:hAnsi="Bitstream Charter"/>
          <w:lang w:eastAsia="en-US"/>
        </w:rPr>
        <w:t xml:space="preserve"> le da la regla al arte.</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 xml:space="preserve">3.Genio es una especie de mediador entre la </w:t>
      </w:r>
      <w:r>
        <w:rPr>
          <w:sz w:val="26"/>
          <w:i w:val="off"/>
          <w:u w:val="single"/>
          <w:b w:val="off"/>
          <w:szCs w:val="26"/>
          <w:iCs w:val="off"/>
          <w:bCs w:val="off"/>
          <w:rFonts w:ascii="Bitstream Charter" w:hAnsi="Bitstream Charter"/>
          <w:lang w:eastAsia="en-US"/>
        </w:rPr>
        <w:t>naturaleza</w:t>
      </w:r>
      <w:r>
        <w:rPr>
          <w:sz w:val="26"/>
          <w:i w:val="off"/>
          <w:u w:val="none"/>
          <w:b w:val="off"/>
          <w:szCs w:val="26"/>
          <w:iCs w:val="off"/>
          <w:bCs w:val="off"/>
          <w:rFonts w:ascii="Bitstream Charter" w:hAnsi="Bitstream Charter"/>
          <w:lang w:eastAsia="en-US"/>
        </w:rPr>
        <w:t xml:space="preserve"> y el arte. “Da la regla” → productivo, creativo.  ((diderot hablaba del genio también).</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El “genio” o el concepto de, que nació en el siglo XV... “poyesis griega” creación, o producción.</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Dios crea el mundo a partir de la nada, Dios en la tierra: artista creador. En el sg XVIII se asienta el concepto. El Genio Vs Resto de seres humanos.</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Kant coge de Diderot los planteamientos, pero da mayor valor al artista, ya en el nacimiento del romanticisimo.</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Genio: el conocimiento que el genio propicia de la naturaleza, hace que sea “su mira” la más adecuada para concevir el arte bello. (analítica de lo sublime) figura del arte bello.</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 xml:space="preserve">Comunicación de la </w:t>
      </w:r>
      <w:r>
        <w:rPr>
          <w:sz w:val="26"/>
          <w:i w:val="off"/>
          <w:u w:val="single"/>
          <w:b w:val="off"/>
          <w:szCs w:val="26"/>
          <w:iCs w:val="off"/>
          <w:bCs w:val="off"/>
          <w:rFonts w:ascii="Bitstream Charter" w:hAnsi="Bitstream Charter"/>
          <w:lang w:eastAsia="en-US"/>
        </w:rPr>
        <w:t>belleza</w:t>
      </w:r>
      <w:r>
        <w:rPr>
          <w:sz w:val="26"/>
          <w:i w:val="off"/>
          <w:u w:val="none"/>
          <w:b w:val="off"/>
          <w:szCs w:val="26"/>
          <w:iCs w:val="off"/>
          <w:bCs w:val="off"/>
          <w:rFonts w:ascii="Bitstream Charter" w:hAnsi="Bitstream Charter"/>
          <w:lang w:eastAsia="en-US"/>
        </w:rPr>
        <w:t xml:space="preserve"> (como forma) inscrita en la </w:t>
      </w:r>
      <w:r>
        <w:rPr>
          <w:sz w:val="26"/>
          <w:i w:val="off"/>
          <w:u w:val="single"/>
          <w:b w:val="off"/>
          <w:szCs w:val="26"/>
          <w:iCs w:val="off"/>
          <w:bCs w:val="off"/>
          <w:rFonts w:ascii="Bitstream Charter" w:hAnsi="Bitstream Charter"/>
          <w:lang w:eastAsia="en-US"/>
        </w:rPr>
        <w:t>naturaleza</w:t>
      </w:r>
      <w:r>
        <w:rPr>
          <w:sz w:val="26"/>
          <w:i w:val="off"/>
          <w:u w:val="none"/>
          <w:b w:val="off"/>
          <w:szCs w:val="26"/>
          <w:iCs w:val="off"/>
          <w:bCs w:val="off"/>
          <w:rFonts w:ascii="Bitstream Charter" w:hAnsi="Bitstream Charter"/>
          <w:lang w:eastAsia="en-US"/>
        </w:rPr>
        <w:t>.</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El genio prodce “</w:t>
      </w:r>
      <w:r>
        <w:rPr>
          <w:sz w:val="26"/>
          <w:i w:val="off"/>
          <w:u w:val="single"/>
          <w:b w:val="off"/>
          <w:szCs w:val="26"/>
          <w:iCs w:val="off"/>
          <w:bCs w:val="off"/>
          <w:rFonts w:ascii="Bitstream Charter" w:hAnsi="Bitstream Charter"/>
          <w:lang w:eastAsia="en-US"/>
        </w:rPr>
        <w:t>la idea estética</w:t>
      </w:r>
      <w:r>
        <w:rPr>
          <w:sz w:val="26"/>
          <w:i w:val="off"/>
          <w:u w:val="none"/>
          <w:b w:val="off"/>
          <w:szCs w:val="26"/>
          <w:iCs w:val="off"/>
          <w:bCs w:val="off"/>
          <w:rFonts w:ascii="Bitstream Charter" w:hAnsi="Bitstream Charter"/>
          <w:lang w:eastAsia="en-US"/>
        </w:rPr>
        <w:t>” (A partir siempre de particulares concretos), es un correlato o contraparte de la “</w:t>
      </w:r>
      <w:r>
        <w:rPr>
          <w:sz w:val="26"/>
          <w:i w:val="off"/>
          <w:u w:val="single"/>
          <w:b w:val="off"/>
          <w:szCs w:val="26"/>
          <w:iCs w:val="off"/>
          <w:bCs w:val="off"/>
          <w:rFonts w:ascii="Bitstream Charter" w:hAnsi="Bitstream Charter"/>
          <w:lang w:eastAsia="en-US"/>
        </w:rPr>
        <w:t>idea racional</w:t>
      </w:r>
      <w:r>
        <w:rPr>
          <w:sz w:val="26"/>
          <w:i w:val="off"/>
          <w:u w:val="none"/>
          <w:b w:val="off"/>
          <w:szCs w:val="26"/>
          <w:iCs w:val="off"/>
          <w:bCs w:val="off"/>
          <w:rFonts w:ascii="Bitstream Charter" w:hAnsi="Bitstream Charter"/>
          <w:lang w:eastAsia="en-US"/>
        </w:rPr>
        <w:t>”. El genio formula la idea de arte.</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Texto: “observación general sobre la primera sección de la analítica”. Relaciona la imagen con el entendimiento en el juicio del gusto. (universalidad/necesidad) o pretensiones dello. Me gusta? O es bello? Universal y necesario. Sintesis de imaaginación libre mas entendimiento.</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Subsución.... subsuir... intro dentro de otra cosa? .</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 xml:space="preserve">Gusto: facutlad de juzgar.... contiene el principio de subsunción. </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Subsunción de la facultad de los conceptos del entendimiento, pajo la cual estaría--- la facultad de las inuiciones o presentaciones. (imaginación).</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Categoría fundamental: ejes centrales en idealismo aleman y romanticismo.</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Gusto autónomo pero dialéctica con entendimiento (en cuanto a forma).</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Conformidad a ley sin ley.</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ab/>
        <w:tab/>
        <w:tab/>
        <w:tab/>
        <w:tab/>
        <w:tab/>
        <w:tab/>
        <w:tab/>
        <w:tab/>
        <w:tab/>
        <w:t>25/03/10.</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single"/>
          <w:b/>
          <w:szCs w:val="26"/>
          <w:iCs w:val="off"/>
          <w:bCs/>
          <w:rFonts w:ascii="Bitstream Charter" w:hAnsi="Bitstream Charter"/>
          <w:lang w:eastAsia="en-US"/>
        </w:rPr>
        <w:t>11.FREDERICH SCHILLER- (1759-1805) y la dimensión “humanizadora” del arte.</w:t>
      </w:r>
      <w:r>
        <w:rPr>
          <w:sz w:val="26"/>
          <w:i w:val="off"/>
          <w:u w:val="none"/>
          <w:b/>
          <w:szCs w:val="26"/>
          <w:iCs w:val="off"/>
          <w:bCs/>
          <w:rFonts w:ascii="Bitstream Charter" w:hAnsi="Bitstream Charter"/>
          <w:lang w:eastAsia="en-US"/>
        </w:rPr>
        <w:t xml:space="preserve"> (Libro: cartas sobre la educación estética de la humanidad)</w:t>
      </w:r>
    </w:p>
    <w:p>
      <w:pPr>
        <w:pStyle w:val="style22"/>
        <w:tabs>
          <w:tab w:leader="none" w:pos="-60" w:val="left"/>
          <w:tab w:leader="none" w:pos="0" w:val="left"/>
          <w:tab w:leader="none" w:pos="679" w:val="left"/>
          <w:tab w:leader="none" w:pos="709" w:val="left"/>
        </w:tabs>
        <w:ind w:hanging="0" w:left="0" w:right="0"/>
        <w:spacing w:after="120" w:before="0"/>
      </w:pPr>
      <w:r>
        <w:rPr/>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 xml:space="preserve">Gran poeta y dramaturgo de la época clásica alemana, </w:t>
      </w:r>
      <w:bookmarkStart w:id="2" w:name="firstHeading1"/>
      <w:bookmarkEnd w:id="2"/>
      <w:r>
        <w:rPr>
          <w:sz w:val="26"/>
          <w:i w:val="off"/>
          <w:u w:val="none"/>
          <w:b w:val="off"/>
          <w:szCs w:val="26"/>
          <w:iCs w:val="off"/>
          <w:bCs w:val="off"/>
          <w:rFonts w:ascii="Bitstream Charter" w:hAnsi="Bitstream Charter"/>
          <w:lang w:eastAsia="en-US"/>
        </w:rPr>
        <w:t xml:space="preserve">junto con </w:t>
      </w:r>
      <w:r>
        <w:rPr>
          <w:sz w:val="26"/>
          <w:i w:val="off"/>
          <w:szCs w:val="26"/>
          <w:iCs w:val="off"/>
          <w:rFonts w:ascii="Bitstream Charter" w:hAnsi="Bitstream Charter"/>
          <w:lang w:eastAsia="en-US"/>
        </w:rPr>
        <w:t xml:space="preserve">Goethe. Ambos pensamientos y teorias eran importantes. Mas las de schiller pors u pensamiento mas articulado. Los de </w:t>
      </w:r>
      <w:bookmarkStart w:id="3" w:name="firstHeading2"/>
      <w:bookmarkEnd w:id="3"/>
      <w:r>
        <w:rPr>
          <w:sz w:val="26"/>
          <w:i w:val="off"/>
          <w:szCs w:val="26"/>
          <w:iCs w:val="off"/>
          <w:rFonts w:ascii="Bitstream Charter" w:hAnsi="Bitstream Charter"/>
          <w:lang w:eastAsia="en-US"/>
        </w:rPr>
        <w:t>Goethe son más dispersos.</w:t>
      </w:r>
    </w:p>
    <w:p>
      <w:pPr>
        <w:pStyle w:val="style22"/>
        <w:tabs>
          <w:tab w:leader="none" w:pos="-60" w:val="left"/>
          <w:tab w:leader="none" w:pos="0" w:val="left"/>
          <w:tab w:leader="none" w:pos="679" w:val="left"/>
          <w:tab w:leader="none" w:pos="709" w:val="left"/>
        </w:tabs>
        <w:ind w:hanging="0" w:left="0" w:right="0"/>
        <w:spacing w:after="120" w:before="0"/>
      </w:pPr>
      <w:r>
        <w:rPr>
          <w:sz w:val="26"/>
          <w:i w:val="off"/>
          <w:szCs w:val="26"/>
          <w:iCs w:val="off"/>
          <w:rFonts w:ascii="Bitstream Charter" w:hAnsi="Bitstream Charter"/>
          <w:lang w:eastAsia="en-US"/>
        </w:rPr>
        <w:t>No se le considera filósofo, pero si tiene dependencia casi directa de Kant, no se puede entender sin la crítica de juicio de Kant.</w:t>
      </w:r>
    </w:p>
    <w:p>
      <w:pPr>
        <w:pStyle w:val="style22"/>
        <w:tabs>
          <w:tab w:leader="none" w:pos="-60" w:val="left"/>
          <w:tab w:leader="none" w:pos="0" w:val="left"/>
          <w:tab w:leader="none" w:pos="679" w:val="left"/>
          <w:tab w:leader="none" w:pos="709" w:val="left"/>
        </w:tabs>
        <w:ind w:hanging="0" w:left="0" w:right="0"/>
        <w:spacing w:after="120" w:before="0"/>
      </w:pPr>
      <w:r>
        <w:rPr>
          <w:sz w:val="26"/>
          <w:i w:val="off"/>
          <w:szCs w:val="26"/>
          <w:iCs w:val="off"/>
          <w:rFonts w:ascii="Bitstream Charter" w:hAnsi="Bitstream Charter"/>
          <w:lang w:eastAsia="en-US"/>
        </w:rPr>
        <w:t>Schiller también aprecia la “forma”, como lo hace kant en su idea de juicio de gusto.</w:t>
      </w:r>
    </w:p>
    <w:p>
      <w:pPr>
        <w:pStyle w:val="style22"/>
        <w:tabs>
          <w:tab w:leader="none" w:pos="-60" w:val="left"/>
          <w:tab w:leader="none" w:pos="0" w:val="left"/>
          <w:tab w:leader="none" w:pos="679" w:val="left"/>
          <w:tab w:leader="none" w:pos="709" w:val="left"/>
        </w:tabs>
        <w:ind w:hanging="0" w:left="0" w:right="0"/>
        <w:spacing w:after="120" w:before="0"/>
      </w:pPr>
      <w:r>
        <w:rPr/>
      </w:r>
    </w:p>
    <w:p>
      <w:pPr>
        <w:pStyle w:val="style22"/>
        <w:tabs>
          <w:tab w:leader="none" w:pos="-60" w:val="left"/>
          <w:tab w:leader="none" w:pos="0" w:val="left"/>
          <w:tab w:leader="none" w:pos="679" w:val="left"/>
          <w:tab w:leader="none" w:pos="709" w:val="left"/>
        </w:tabs>
        <w:ind w:hanging="0" w:left="0" w:right="0"/>
        <w:spacing w:after="120" w:before="0"/>
      </w:pPr>
      <w:r>
        <w:rPr>
          <w:sz w:val="26"/>
          <w:i w:val="off"/>
          <w:szCs w:val="26"/>
          <w:iCs w:val="off"/>
          <w:rFonts w:ascii="Bitstream Charter" w:hAnsi="Bitstream Charter"/>
          <w:lang w:eastAsia="en-US"/>
        </w:rPr>
        <w:t>-Conciliación en 2 planos: dimensión dual, pero siempre busca conciliación</w:t>
      </w:r>
    </w:p>
    <w:p>
      <w:pPr>
        <w:pStyle w:val="style22"/>
        <w:tabs>
          <w:tab w:leader="none" w:pos="-60" w:val="left"/>
          <w:tab w:leader="none" w:pos="0" w:val="left"/>
          <w:tab w:leader="none" w:pos="679" w:val="left"/>
          <w:tab w:leader="none" w:pos="709" w:val="left"/>
        </w:tabs>
        <w:ind w:hanging="0" w:left="0" w:right="0"/>
        <w:spacing w:after="120" w:before="0"/>
      </w:pPr>
      <w:r>
        <w:rPr>
          <w:sz w:val="26"/>
          <w:i w:val="off"/>
          <w:szCs w:val="26"/>
          <w:iCs w:val="off"/>
          <w:rFonts w:ascii="Bitstream Charter" w:hAnsi="Bitstream Charter"/>
          <w:lang w:eastAsia="en-US"/>
        </w:rPr>
        <w:t>entre sujeto y objeto.</w:t>
      </w:r>
    </w:p>
    <w:p>
      <w:pPr>
        <w:pStyle w:val="style22"/>
        <w:tabs>
          <w:tab w:leader="none" w:pos="-60" w:val="left"/>
          <w:tab w:leader="none" w:pos="0" w:val="left"/>
          <w:tab w:leader="none" w:pos="679" w:val="left"/>
          <w:tab w:leader="none" w:pos="709" w:val="left"/>
        </w:tabs>
        <w:ind w:hanging="0" w:left="0" w:right="0"/>
        <w:spacing w:after="120" w:before="0"/>
      </w:pPr>
      <w:r>
        <w:rPr>
          <w:sz w:val="26"/>
          <w:i w:val="off"/>
          <w:szCs w:val="26"/>
          <w:iCs w:val="off"/>
          <w:rFonts w:ascii="Bitstream Charter" w:hAnsi="Bitstream Charter"/>
          <w:lang w:eastAsia="en-US"/>
        </w:rPr>
        <w:t>belleza y sublima; razón y sentidos; poesía ingenua y sentimental. (dualidad también heredada de Nietzsche).</w:t>
      </w:r>
    </w:p>
    <w:p>
      <w:pPr>
        <w:pStyle w:val="style22"/>
        <w:tabs>
          <w:tab w:leader="none" w:pos="-60" w:val="left"/>
          <w:tab w:leader="none" w:pos="0" w:val="left"/>
          <w:tab w:leader="none" w:pos="679" w:val="left"/>
          <w:tab w:leader="none" w:pos="709" w:val="left"/>
        </w:tabs>
        <w:ind w:hanging="0" w:left="0" w:right="0"/>
        <w:spacing w:after="120" w:before="0"/>
      </w:pPr>
      <w:r>
        <w:rPr>
          <w:sz w:val="26"/>
          <w:i w:val="off"/>
          <w:szCs w:val="26"/>
          <w:iCs w:val="off"/>
          <w:rFonts w:ascii="Bitstream Charter" w:hAnsi="Bitstream Charter"/>
          <w:lang w:eastAsia="en-US"/>
        </w:rPr>
        <w:t>Paso del clasicismo al romanticismo.</w:t>
      </w:r>
    </w:p>
    <w:p>
      <w:pPr>
        <w:pStyle w:val="style22"/>
        <w:tabs>
          <w:tab w:leader="none" w:pos="-60" w:val="left"/>
          <w:tab w:leader="none" w:pos="0" w:val="left"/>
          <w:tab w:leader="none" w:pos="679" w:val="left"/>
          <w:tab w:leader="none" w:pos="709" w:val="left"/>
        </w:tabs>
        <w:ind w:hanging="0" w:left="0" w:right="0"/>
        <w:spacing w:after="120" w:before="0"/>
      </w:pPr>
      <w:r>
        <w:rPr>
          <w:sz w:val="26"/>
          <w:i w:val="off"/>
          <w:szCs w:val="26"/>
          <w:iCs w:val="off"/>
          <w:rFonts w:ascii="Bitstream Charter" w:hAnsi="Bitstream Charter"/>
          <w:lang w:eastAsia="en-US"/>
        </w:rPr>
        <w:t xml:space="preserve">Pensador de la </w:t>
      </w:r>
      <w:r>
        <w:rPr>
          <w:sz w:val="26"/>
          <w:i w:val="off"/>
          <w:u w:val="single"/>
          <w:szCs w:val="26"/>
          <w:iCs w:val="off"/>
          <w:rFonts w:ascii="Bitstream Charter" w:hAnsi="Bitstream Charter"/>
          <w:lang w:eastAsia="en-US"/>
        </w:rPr>
        <w:t>utopía estética</w:t>
      </w:r>
      <w:r>
        <w:rPr>
          <w:sz w:val="26"/>
          <w:i w:val="off"/>
          <w:szCs w:val="26"/>
          <w:iCs w:val="off"/>
          <w:rFonts w:ascii="Bitstream Charter" w:hAnsi="Bitstream Charter"/>
          <w:lang w:eastAsia="en-US"/>
        </w:rPr>
        <w:t>.</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 xml:space="preserve">Utopía: se acuña en el renacmiento inglés (thomas more), aunque viene del griego u-topos: no lugar, sin lugar. </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Libertades sociales, toda utopía tiene dimensiones críticas del presente, mas formula un ideal que todavía no se realiza.</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szCs w:val="26"/>
          <w:iCs w:val="off"/>
          <w:bCs/>
          <w:rFonts w:ascii="Bitstream Charter" w:hAnsi="Bitstream Charter"/>
          <w:lang w:eastAsia="en-US"/>
        </w:rPr>
        <w:t>Obras de Schiller</w:t>
      </w:r>
      <w:r>
        <w:rPr>
          <w:sz w:val="26"/>
          <w:i w:val="off"/>
          <w:u w:val="none"/>
          <w:b w:val="off"/>
          <w:szCs w:val="26"/>
          <w:iCs w:val="off"/>
          <w:bCs w:val="off"/>
          <w:rFonts w:ascii="Bitstream Charter" w:hAnsi="Bitstream Charter"/>
          <w:lang w:eastAsia="en-US"/>
        </w:rPr>
        <w:t>:</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w:t>
      </w:r>
      <w:r>
        <w:rPr>
          <w:sz w:val="26"/>
          <w:i w:val="off"/>
          <w:u w:val="none"/>
          <w:b w:val="off"/>
          <w:szCs w:val="26"/>
          <w:iCs w:val="off"/>
          <w:bCs w:val="off"/>
          <w:rFonts w:ascii="Bitstream Charter" w:hAnsi="Bitstream Charter"/>
          <w:lang w:eastAsia="en-US"/>
        </w:rPr>
        <w:t>Kallias” (kalón: belleza) 1793 son cartas, publicadas en libros.</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w:t>
      </w:r>
      <w:r>
        <w:rPr>
          <w:sz w:val="26"/>
          <w:i w:val="off"/>
          <w:u w:val="none"/>
          <w:b w:val="off"/>
          <w:szCs w:val="26"/>
          <w:iCs w:val="off"/>
          <w:bCs w:val="off"/>
          <w:rFonts w:ascii="Bitstream Charter" w:hAnsi="Bitstream Charter"/>
          <w:lang w:eastAsia="en-US"/>
        </w:rPr>
        <w:t>Tratado sobre lo sublime”. 1793 también.</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 xml:space="preserve">Y el que leeremos: “cartas sobre la educación estética de la humanidad”, que es del año 1795. </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ensayo “sobre la poesía ingenua y sentimental” (1795). (ingenuo en francés: naïve, no peyoratibo, significa inocente, inmediato, originario...)</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szCs w:val="26"/>
          <w:iCs w:val="off"/>
          <w:bCs/>
          <w:rFonts w:ascii="Bitstream Charter" w:hAnsi="Bitstream Charter"/>
          <w:lang w:eastAsia="en-US"/>
        </w:rPr>
        <w:t>Categorías</w:t>
      </w:r>
      <w:r>
        <w:rPr>
          <w:sz w:val="26"/>
          <w:i w:val="off"/>
          <w:u w:val="none"/>
          <w:b w:val="off"/>
          <w:szCs w:val="26"/>
          <w:iCs w:val="off"/>
          <w:bCs w:val="off"/>
          <w:rFonts w:ascii="Bitstream Charter" w:hAnsi="Bitstream Charter"/>
          <w:lang w:eastAsia="en-US"/>
        </w:rPr>
        <w:t>: (vienen de la lectura a la crítica de juicio de Kant).</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 xml:space="preserve">1º. la </w:t>
      </w:r>
      <w:r>
        <w:rPr>
          <w:sz w:val="26"/>
          <w:i w:val="off"/>
          <w:u w:val="single"/>
          <w:b w:val="off"/>
          <w:szCs w:val="26"/>
          <w:iCs w:val="off"/>
          <w:bCs w:val="off"/>
          <w:rFonts w:ascii="Bitstream Charter" w:hAnsi="Bitstream Charter"/>
          <w:lang w:eastAsia="en-US"/>
        </w:rPr>
        <w:t>pre-apariencia estética</w:t>
      </w:r>
      <w:r>
        <w:rPr>
          <w:sz w:val="26"/>
          <w:i w:val="off"/>
          <w:u w:val="none"/>
          <w:b w:val="off"/>
          <w:szCs w:val="26"/>
          <w:iCs w:val="off"/>
          <w:bCs w:val="off"/>
          <w:rFonts w:ascii="Bitstream Charter" w:hAnsi="Bitstream Charter"/>
          <w:lang w:eastAsia="en-US"/>
        </w:rPr>
        <w:t xml:space="preserve"> (nombrada asía por Ernst Block). “lo que percibimos aquí como belleza, un día se nos presentará como </w:t>
      </w:r>
      <w:r>
        <w:rPr>
          <w:sz w:val="26"/>
          <w:i w:val="off"/>
          <w:u w:val="single"/>
          <w:b w:val="off"/>
          <w:szCs w:val="26"/>
          <w:iCs w:val="off"/>
          <w:bCs w:val="off"/>
          <w:rFonts w:ascii="Bitstream Charter" w:hAnsi="Bitstream Charter"/>
          <w:lang w:eastAsia="en-US"/>
        </w:rPr>
        <w:t>verdad</w:t>
      </w:r>
      <w:r>
        <w:rPr>
          <w:sz w:val="26"/>
          <w:i w:val="off"/>
          <w:u w:val="none"/>
          <w:b w:val="off"/>
          <w:szCs w:val="26"/>
          <w:iCs w:val="off"/>
          <w:bCs w:val="off"/>
          <w:rFonts w:ascii="Bitstream Charter" w:hAnsi="Bitstream Charter"/>
          <w:lang w:eastAsia="en-US"/>
        </w:rPr>
        <w:t>”.</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Schiller habla más de apariencia que de realidad.</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 xml:space="preserve">2º. conciliación o vía de unión de la </w:t>
      </w:r>
      <w:r>
        <w:rPr>
          <w:sz w:val="26"/>
          <w:i w:val="off"/>
          <w:u w:val="single"/>
          <w:b w:val="off"/>
          <w:szCs w:val="26"/>
          <w:iCs w:val="off"/>
          <w:bCs w:val="off"/>
          <w:rFonts w:ascii="Bitstream Charter" w:hAnsi="Bitstream Charter"/>
          <w:lang w:eastAsia="en-US"/>
        </w:rPr>
        <w:t>estética y la ética.</w:t>
      </w:r>
      <w:r>
        <w:rPr>
          <w:sz w:val="26"/>
          <w:i w:val="off"/>
          <w:u w:val="none"/>
          <w:b w:val="off"/>
          <w:szCs w:val="26"/>
          <w:iCs w:val="off"/>
          <w:bCs w:val="off"/>
          <w:rFonts w:ascii="Bitstream Charter" w:hAnsi="Bitstream Charter"/>
          <w:lang w:eastAsia="en-US"/>
        </w:rPr>
        <w:t xml:space="preserve"> La estética es la vía para llegar a la ética. Arte: anticipación del desarrollo moral en su sentido más intenso.</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 xml:space="preserve">3º. (como en Kant en “sobre lo sublime”): </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 xml:space="preserve">Lo </w:t>
      </w:r>
      <w:r>
        <w:rPr>
          <w:sz w:val="26"/>
          <w:i w:val="off"/>
          <w:u w:val="single"/>
          <w:b w:val="off"/>
          <w:szCs w:val="26"/>
          <w:iCs w:val="off"/>
          <w:bCs w:val="off"/>
          <w:rFonts w:ascii="Bitstream Charter" w:hAnsi="Bitstream Charter"/>
          <w:lang w:eastAsia="en-US"/>
        </w:rPr>
        <w:t>bello</w:t>
      </w:r>
      <w:r>
        <w:rPr>
          <w:sz w:val="26"/>
          <w:i w:val="off"/>
          <w:u w:val="none"/>
          <w:b w:val="off"/>
          <w:szCs w:val="26"/>
          <w:iCs w:val="off"/>
          <w:bCs w:val="off"/>
          <w:rFonts w:ascii="Bitstream Charter" w:hAnsi="Bitstream Charter"/>
          <w:lang w:eastAsia="en-US"/>
        </w:rPr>
        <w:t xml:space="preserve">: lo finito, la necesidad de la </w:t>
      </w:r>
      <w:r>
        <w:rPr>
          <w:sz w:val="26"/>
          <w:i w:val="off"/>
          <w:u w:val="single"/>
          <w:b w:val="off"/>
          <w:szCs w:val="26"/>
          <w:iCs w:val="off"/>
          <w:bCs w:val="off"/>
          <w:rFonts w:ascii="Bitstream Charter" w:hAnsi="Bitstream Charter"/>
          <w:lang w:eastAsia="en-US"/>
        </w:rPr>
        <w:t>naturaleza</w:t>
      </w:r>
      <w:r>
        <w:rPr>
          <w:sz w:val="26"/>
          <w:i w:val="off"/>
          <w:u w:val="none"/>
          <w:b w:val="off"/>
          <w:szCs w:val="26"/>
          <w:iCs w:val="off"/>
          <w:bCs w:val="off"/>
          <w:rFonts w:ascii="Bitstream Charter" w:hAnsi="Bitstream Charter"/>
          <w:lang w:eastAsia="en-US"/>
        </w:rPr>
        <w:t xml:space="preserve">. </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 xml:space="preserve">Lo </w:t>
      </w:r>
      <w:r>
        <w:rPr>
          <w:sz w:val="26"/>
          <w:i w:val="off"/>
          <w:u w:val="single"/>
          <w:b w:val="off"/>
          <w:szCs w:val="26"/>
          <w:iCs w:val="off"/>
          <w:bCs w:val="off"/>
          <w:rFonts w:ascii="Bitstream Charter" w:hAnsi="Bitstream Charter"/>
          <w:lang w:eastAsia="en-US"/>
        </w:rPr>
        <w:t>sublime</w:t>
      </w:r>
      <w:r>
        <w:rPr>
          <w:sz w:val="26"/>
          <w:i w:val="off"/>
          <w:u w:val="none"/>
          <w:b w:val="off"/>
          <w:szCs w:val="26"/>
          <w:iCs w:val="off"/>
          <w:bCs w:val="off"/>
          <w:rFonts w:ascii="Bitstream Charter" w:hAnsi="Bitstream Charter"/>
          <w:lang w:eastAsia="en-US"/>
        </w:rPr>
        <w:t xml:space="preserve">: lo infinito, la libertad y sobretodo la </w:t>
      </w:r>
      <w:r>
        <w:rPr>
          <w:sz w:val="26"/>
          <w:i w:val="off"/>
          <w:u w:val="single"/>
          <w:b w:val="off"/>
          <w:szCs w:val="26"/>
          <w:iCs w:val="off"/>
          <w:bCs w:val="off"/>
          <w:rFonts w:ascii="Bitstream Charter" w:hAnsi="Bitstream Charter"/>
          <w:lang w:eastAsia="en-US"/>
        </w:rPr>
        <w:t>voluntad</w:t>
      </w:r>
      <w:r>
        <w:rPr>
          <w:sz w:val="26"/>
          <w:i w:val="off"/>
          <w:u w:val="none"/>
          <w:b w:val="off"/>
          <w:szCs w:val="26"/>
          <w:iCs w:val="off"/>
          <w:bCs w:val="off"/>
          <w:rFonts w:ascii="Bitstream Charter" w:hAnsi="Bitstream Charter"/>
          <w:lang w:eastAsia="en-US"/>
        </w:rPr>
        <w:t>.</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 xml:space="preserve">4º. la </w:t>
      </w:r>
      <w:r>
        <w:rPr>
          <w:sz w:val="26"/>
          <w:i w:val="off"/>
          <w:u w:val="single"/>
          <w:b w:val="off"/>
          <w:szCs w:val="26"/>
          <w:iCs w:val="off"/>
          <w:bCs w:val="off"/>
          <w:rFonts w:ascii="Bitstream Charter" w:hAnsi="Bitstream Charter"/>
          <w:lang w:eastAsia="en-US"/>
        </w:rPr>
        <w:t>voluntad</w:t>
      </w:r>
      <w:r>
        <w:rPr>
          <w:sz w:val="26"/>
          <w:i w:val="off"/>
          <w:u w:val="none"/>
          <w:b w:val="off"/>
          <w:szCs w:val="26"/>
          <w:iCs w:val="off"/>
          <w:bCs w:val="off"/>
          <w:rFonts w:ascii="Bitstream Charter" w:hAnsi="Bitstream Charter"/>
          <w:lang w:eastAsia="en-US"/>
        </w:rPr>
        <w:t>: “el hombre es el ser que quiere” (frente al resto de los “tener que”). De lo condicionado a lo incondicionado... de lo bello a lo sublime... destino mas elevado del hombre. (y de la mujer, supongo).</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Hay algo más que adecuarse a la naturaleza o a lo finito.</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Lo sublime nos permite dar un paso adelante y mantener dignidad como seres espirituales. “gracia”.</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 xml:space="preserve">5º. la </w:t>
      </w:r>
      <w:r>
        <w:rPr>
          <w:sz w:val="26"/>
          <w:i w:val="off"/>
          <w:u w:val="single"/>
          <w:b w:val="off"/>
          <w:szCs w:val="26"/>
          <w:iCs w:val="off"/>
          <w:bCs w:val="off"/>
          <w:rFonts w:ascii="Bitstream Charter" w:hAnsi="Bitstream Charter"/>
          <w:lang w:eastAsia="en-US"/>
        </w:rPr>
        <w:t>gracia</w:t>
      </w:r>
      <w:r>
        <w:rPr>
          <w:sz w:val="26"/>
          <w:i w:val="off"/>
          <w:u w:val="none"/>
          <w:b w:val="off"/>
          <w:szCs w:val="26"/>
          <w:iCs w:val="off"/>
          <w:bCs w:val="off"/>
          <w:rFonts w:ascii="Bitstream Charter" w:hAnsi="Bitstream Charter"/>
          <w:lang w:eastAsia="en-US"/>
        </w:rPr>
        <w:t xml:space="preserve"> (femenina) va unidad o determina lo bello (masculino). Aspiración a la dignidad es aspiración a la voluntad. </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La voluntad, la dignidad, el alma sublime (se dirige a Hegel).</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 xml:space="preserve">6º. </w:t>
      </w:r>
      <w:r>
        <w:rPr>
          <w:sz w:val="26"/>
          <w:i/>
          <w:u w:val="none"/>
          <w:b w:val="off"/>
          <w:szCs w:val="26"/>
          <w:iCs/>
          <w:bCs w:val="off"/>
          <w:rFonts w:ascii="Bitstream Charter" w:hAnsi="Bitstream Charter"/>
          <w:lang w:eastAsia="en-US"/>
        </w:rPr>
        <w:t>(</w:t>
      </w:r>
      <w:r>
        <w:rPr>
          <w:sz w:val="26"/>
          <w:i/>
          <w:u w:val="single"/>
          <w:b w:val="off"/>
          <w:szCs w:val="26"/>
          <w:iCs/>
          <w:bCs w:val="off"/>
          <w:rFonts w:ascii="Bitstream Charter" w:hAnsi="Bitstream Charter"/>
          <w:lang w:eastAsia="en-US"/>
        </w:rPr>
        <w:t>elemento central de las cartas</w:t>
      </w:r>
      <w:r>
        <w:rPr>
          <w:sz w:val="26"/>
          <w:i/>
          <w:u w:val="none"/>
          <w:b w:val="off"/>
          <w:szCs w:val="26"/>
          <w:iCs/>
          <w:bCs w:val="off"/>
          <w:rFonts w:ascii="Bitstream Charter" w:hAnsi="Bitstream Charter"/>
          <w:lang w:eastAsia="en-US"/>
        </w:rPr>
        <w:t xml:space="preserve">) </w:t>
      </w:r>
    </w:p>
    <w:p>
      <w:pPr>
        <w:pStyle w:val="style22"/>
        <w:tabs>
          <w:tab w:leader="none" w:pos="-60" w:val="left"/>
          <w:tab w:leader="none" w:pos="0" w:val="left"/>
          <w:tab w:leader="none" w:pos="679" w:val="left"/>
          <w:tab w:leader="none" w:pos="709" w:val="left"/>
        </w:tabs>
        <w:ind w:hanging="0" w:left="0" w:right="0"/>
        <w:spacing w:after="120" w:before="0"/>
      </w:pPr>
      <w:r>
        <w:rPr>
          <w:sz w:val="26"/>
          <w:i/>
          <w:u w:val="none"/>
          <w:b w:val="off"/>
          <w:szCs w:val="26"/>
          <w:iCs/>
          <w:bCs w:val="off"/>
          <w:rFonts w:ascii="Bitstream Charter" w:hAnsi="Bitstream Charter"/>
          <w:lang w:eastAsia="en-US"/>
        </w:rPr>
        <w:t>descripción de un proceso “evolutivo” en tres fases: estacio: natural, estetico (mediación), o moral. Existe en el hombre, un “impulso” o instinto formal. (al pie de la letra del kantsino). Se manifiesta de niños en el juego, de adultos en las artes, y es común en todos los seres humanos.</w:t>
      </w:r>
    </w:p>
    <w:p>
      <w:pPr>
        <w:pStyle w:val="style22"/>
        <w:tabs>
          <w:tab w:leader="none" w:pos="-60" w:val="left"/>
          <w:tab w:leader="none" w:pos="0" w:val="left"/>
          <w:tab w:leader="none" w:pos="679" w:val="left"/>
          <w:tab w:leader="none" w:pos="709" w:val="left"/>
        </w:tabs>
        <w:ind w:hanging="0" w:left="0" w:right="0"/>
        <w:spacing w:after="120" w:before="0"/>
      </w:pPr>
      <w:r>
        <w:rPr>
          <w:sz w:val="26"/>
          <w:i/>
          <w:u w:val="none"/>
          <w:b w:val="off"/>
          <w:szCs w:val="26"/>
          <w:iCs/>
          <w:bCs w:val="off"/>
          <w:rFonts w:ascii="Bitstream Charter" w:hAnsi="Bitstream Charter"/>
          <w:lang w:eastAsia="en-US"/>
        </w:rPr>
        <w:t xml:space="preserve">7º. distinción entre: </w:t>
      </w:r>
      <w:r>
        <w:rPr>
          <w:sz w:val="26"/>
          <w:i/>
          <w:u w:val="single"/>
          <w:b w:val="off"/>
          <w:szCs w:val="26"/>
          <w:iCs/>
          <w:bCs w:val="off"/>
          <w:rFonts w:ascii="Bitstream Charter" w:hAnsi="Bitstream Charter"/>
          <w:lang w:eastAsia="en-US"/>
        </w:rPr>
        <w:t>poesía “naïve” (ingenua) y poesía sentimental.</w:t>
      </w:r>
      <w:r>
        <w:rPr>
          <w:sz w:val="26"/>
          <w:i/>
          <w:u w:val="none"/>
          <w:b w:val="off"/>
          <w:szCs w:val="26"/>
          <w:iCs/>
          <w:bCs w:val="off"/>
          <w:rFonts w:ascii="Bitstream Charter" w:hAnsi="Bitstream Charter"/>
          <w:lang w:eastAsia="en-US"/>
        </w:rPr>
        <w:t xml:space="preserve"> Antiguos en contacto directo con la naturaleza, nosotros los modernos hemos perdido ese contacto y ya solo podemos volver a ella por medio de un “toruoso” rodeo, que pasa por la cultura. Sentían </w:t>
      </w:r>
      <w:r>
        <w:rPr>
          <w:sz w:val="26"/>
          <w:i/>
          <w:u w:val="single"/>
          <w:b w:val="off"/>
          <w:szCs w:val="26"/>
          <w:iCs/>
          <w:bCs w:val="off"/>
          <w:rFonts w:ascii="Bitstream Charter" w:hAnsi="Bitstream Charter"/>
          <w:lang w:eastAsia="en-US"/>
        </w:rPr>
        <w:t>naturalmente</w:t>
      </w:r>
      <w:r>
        <w:rPr>
          <w:sz w:val="26"/>
          <w:i/>
          <w:u w:val="none"/>
          <w:b w:val="off"/>
          <w:szCs w:val="26"/>
          <w:iCs/>
          <w:bCs w:val="off"/>
          <w:rFonts w:ascii="Bitstream Charter" w:hAnsi="Bitstream Charter"/>
          <w:lang w:eastAsia="en-US"/>
        </w:rPr>
        <w:t xml:space="preserve">, ahora sentimos lo </w:t>
      </w:r>
      <w:r>
        <w:rPr>
          <w:sz w:val="26"/>
          <w:i w:val="off"/>
          <w:u w:val="single"/>
          <w:b w:val="off"/>
          <w:szCs w:val="26"/>
          <w:iCs w:val="off"/>
          <w:bCs w:val="off"/>
          <w:rFonts w:ascii="Bitstream Charter" w:hAnsi="Bitstream Charter"/>
          <w:lang w:eastAsia="en-US"/>
        </w:rPr>
        <w:t>natural</w:t>
      </w:r>
      <w:r>
        <w:rPr>
          <w:sz w:val="26"/>
          <w:i/>
          <w:u w:val="none"/>
          <w:b w:val="off"/>
          <w:szCs w:val="26"/>
          <w:iCs/>
          <w:bCs w:val="off"/>
          <w:rFonts w:ascii="Bitstream Charter" w:hAnsi="Bitstream Charter"/>
          <w:lang w:eastAsia="en-US"/>
        </w:rPr>
        <w:t>.</w:t>
      </w:r>
    </w:p>
    <w:p>
      <w:pPr>
        <w:pStyle w:val="style22"/>
        <w:tabs>
          <w:tab w:leader="none" w:pos="-60" w:val="left"/>
          <w:tab w:leader="none" w:pos="0" w:val="left"/>
          <w:tab w:leader="none" w:pos="679" w:val="left"/>
          <w:tab w:leader="none" w:pos="709" w:val="left"/>
        </w:tabs>
        <w:ind w:hanging="0" w:left="0" w:right="0"/>
        <w:spacing w:after="120" w:before="0"/>
      </w:pPr>
      <w:r>
        <w:rPr>
          <w:sz w:val="26"/>
          <w:i/>
          <w:u w:val="single"/>
          <w:b/>
          <w:szCs w:val="26"/>
          <w:iCs/>
          <w:bCs/>
          <w:rFonts w:ascii="Bitstream Charter" w:hAnsi="Bitstream Charter"/>
          <w:lang w:eastAsia="en-US"/>
        </w:rPr>
        <w:t xml:space="preserve">12 Friederich Schelling (1775-1854). (friedrich wilhelm </w:t>
      </w:r>
      <w:r>
        <w:rPr>
          <w:sz w:val="26"/>
          <w:u w:val="single"/>
          <w:b/>
          <w:szCs w:val="26"/>
          <w:bCs/>
          <w:rFonts w:ascii="Bitstream Charter" w:hAnsi="Bitstream Charter"/>
          <w:lang w:eastAsia="en-US"/>
        </w:rPr>
        <w:t>joseph von schelling,</w:t>
      </w:r>
      <w:r>
        <w:rPr>
          <w:sz w:val="26"/>
          <w:i/>
          <w:u w:val="single"/>
          <w:b/>
          <w:szCs w:val="26"/>
          <w:iCs/>
          <w:bCs/>
          <w:rFonts w:ascii="Bitstream Charter" w:hAnsi="Bitstream Charter"/>
          <w:lang w:eastAsia="en-US"/>
        </w:rPr>
        <w:t xml:space="preserve"> para los amigos)</w:t>
      </w:r>
    </w:p>
    <w:p>
      <w:pPr>
        <w:pStyle w:val="style22"/>
        <w:tabs>
          <w:tab w:leader="none" w:pos="-60" w:val="left"/>
          <w:tab w:leader="none" w:pos="0" w:val="left"/>
          <w:tab w:leader="none" w:pos="679" w:val="left"/>
          <w:tab w:leader="none" w:pos="709" w:val="left"/>
        </w:tabs>
        <w:ind w:hanging="0" w:left="0" w:right="0"/>
        <w:spacing w:after="120" w:before="0"/>
      </w:pPr>
      <w:r>
        <w:rPr/>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single"/>
          <w:b w:val="off"/>
          <w:szCs w:val="26"/>
          <w:iCs w:val="off"/>
          <w:bCs w:val="off"/>
          <w:rFonts w:ascii="Bitstream Charter" w:hAnsi="Bitstream Charter"/>
          <w:lang w:eastAsia="en-US"/>
        </w:rPr>
        <w:t>Influencia</w:t>
      </w:r>
      <w:r>
        <w:rPr>
          <w:sz w:val="26"/>
          <w:i w:val="off"/>
          <w:u w:val="none"/>
          <w:b w:val="off"/>
          <w:szCs w:val="26"/>
          <w:iCs w:val="off"/>
          <w:bCs w:val="off"/>
          <w:rFonts w:ascii="Bitstream Charter" w:hAnsi="Bitstream Charter"/>
          <w:lang w:eastAsia="en-US"/>
        </w:rPr>
        <w:t xml:space="preserve"> (contemporáneos): novalis, hermanos schlegel, teick (ke se casa con la ex de schlegel)</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5 años mayores son Hegel y Hölderlin. Estudia en Jena con ellos. Estudia en el ambiente Idealista + romántico.</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szCs w:val="26"/>
          <w:iCs w:val="off"/>
          <w:bCs/>
          <w:rFonts w:ascii="Bitstream Charter" w:hAnsi="Bitstream Charter"/>
          <w:lang w:eastAsia="en-US"/>
        </w:rPr>
        <w:t>Aportación estética:</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Gran escritor y filósofo. Desarrolla su obra con lenguaje creativo, interés en estilo elevado con valor literario.</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También crítica del juicio de Kant. Contraposición del dualismo fnomenico y cosa en si.... infinito y finito, bello, sublime-&gt; contraposición más decisiva para nuestra perspectiva.</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Le influye la “doctrina o teoría de la ciencia” de Fichte (escrita en 1794). donde Fichte plantea un “monismo” de carácter idealista-&gt; “el yo, pone, fija, constituye, la realidad”. Tensión ética, voluntad del yo para afirmarse libremente en el mundo. Partida del Idealismo filosófico alemán.</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w:t>
      </w:r>
      <w:r>
        <w:rPr>
          <w:sz w:val="26"/>
          <w:i w:val="off"/>
          <w:u w:val="none"/>
          <w:b w:val="off"/>
          <w:szCs w:val="26"/>
          <w:iCs w:val="off"/>
          <w:bCs w:val="off"/>
          <w:rFonts w:ascii="Bitstream Charter" w:hAnsi="Bitstream Charter"/>
          <w:lang w:eastAsia="en-US"/>
        </w:rPr>
        <w:t>sistema del Idealismo trascendental”.</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Una sola realidad (como fichte), pero es 1º naturalista, y mas tarde espiritualista. La naturaleza tiene su propio dinamismo. Despierta y autoconsciente, espíritu = naturaleza.</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single"/>
          <w:b w:val="off"/>
          <w:szCs w:val="26"/>
          <w:iCs w:val="off"/>
          <w:bCs w:val="off"/>
          <w:rFonts w:ascii="Bitstream Charter" w:hAnsi="Bitstream Charter"/>
          <w:lang w:eastAsia="en-US"/>
        </w:rPr>
        <w:t>Naturaleza</w:t>
      </w:r>
      <w:r>
        <w:rPr>
          <w:sz w:val="26"/>
          <w:i w:val="off"/>
          <w:u w:val="none"/>
          <w:b w:val="off"/>
          <w:szCs w:val="26"/>
          <w:iCs w:val="off"/>
          <w:bCs w:val="off"/>
          <w:rFonts w:ascii="Bitstream Charter" w:hAnsi="Bitstream Charter"/>
          <w:lang w:eastAsia="en-US"/>
        </w:rPr>
        <w:t>: fuerzas inconscientes. Presencia del espíritu inconsciente. Sujeto y objeto son de la misma raiz: el proceso de desenvolvimiento de lo absoluto.</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 xml:space="preserve">El </w:t>
      </w:r>
      <w:r>
        <w:rPr>
          <w:sz w:val="26"/>
          <w:i w:val="off"/>
          <w:u w:val="single"/>
          <w:b w:val="off"/>
          <w:szCs w:val="26"/>
          <w:iCs w:val="off"/>
          <w:bCs w:val="off"/>
          <w:rFonts w:ascii="Bitstream Charter" w:hAnsi="Bitstream Charter"/>
          <w:lang w:eastAsia="en-US"/>
        </w:rPr>
        <w:t>arte</w:t>
      </w:r>
      <w:r>
        <w:rPr>
          <w:sz w:val="26"/>
          <w:i w:val="off"/>
          <w:u w:val="none"/>
          <w:b w:val="off"/>
          <w:szCs w:val="26"/>
          <w:iCs w:val="off"/>
          <w:bCs w:val="off"/>
          <w:rFonts w:ascii="Bitstream Charter" w:hAnsi="Bitstream Charter"/>
          <w:lang w:eastAsia="en-US"/>
        </w:rPr>
        <w:t>: es el “órgano universal de la filosofía”, solo por la obra de arte, el genio se muestra la coincidencia de lo inconsciente + lo consciente, pero no separados.</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La naturaleza, como producción inconsciente y espiritual, sintetizada en el arte como única revelación de lo absoluto.</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Intuición estética por encima de la filosofía: arte,</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obras traducidas al castellano:</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 xml:space="preserve">1802,  </w:t>
      </w:r>
      <w:r>
        <w:rPr>
          <w:sz w:val="26"/>
          <w:i w:val="off"/>
          <w:u w:val="none"/>
          <w:szCs w:val="26"/>
          <w:iCs w:val="off"/>
          <w:rFonts w:ascii="Bitstream Charter" w:hAnsi="Bitstream Charter"/>
          <w:lang w:eastAsia="en-US"/>
        </w:rPr>
        <w:t>Bruno o sobre el principio divino y natural de las cosas</w:t>
      </w:r>
      <w:r>
        <w:rPr>
          <w:sz w:val="26"/>
          <w:i w:val="off"/>
          <w:u w:val="none"/>
          <w:b w:val="off"/>
          <w:szCs w:val="26"/>
          <w:iCs w:val="off"/>
          <w:bCs w:val="off"/>
          <w:rFonts w:ascii="Bitstream Charter" w:hAnsi="Bitstream Charter"/>
          <w:lang w:eastAsia="en-US"/>
        </w:rPr>
        <w:t xml:space="preserve"> (platonismo). 02/03, “filosofía del arte”.</w:t>
      </w:r>
    </w:p>
    <w:p>
      <w:pPr>
        <w:pStyle w:val="style22"/>
        <w:tabs>
          <w:tab w:leader="none" w:pos="-60" w:val="left"/>
          <w:tab w:leader="none" w:pos="0" w:val="left"/>
          <w:tab w:leader="none" w:pos="679" w:val="left"/>
          <w:tab w:leader="none" w:pos="709" w:val="left"/>
        </w:tabs>
        <w:ind w:hanging="0" w:left="0" w:right="0"/>
        <w:spacing w:after="120" w:before="0"/>
      </w:pPr>
      <w:r>
        <w:rPr/>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 xml:space="preserve">En </w:t>
      </w:r>
      <w:r>
        <w:rPr>
          <w:sz w:val="26"/>
          <w:i w:val="off"/>
          <w:u w:val="single"/>
          <w:b w:val="off"/>
          <w:szCs w:val="26"/>
          <w:iCs w:val="off"/>
          <w:bCs w:val="off"/>
          <w:rFonts w:ascii="Bitstream Charter" w:hAnsi="Bitstream Charter"/>
          <w:lang w:eastAsia="en-US"/>
        </w:rPr>
        <w:t>filosofía</w:t>
      </w:r>
      <w:r>
        <w:rPr>
          <w:sz w:val="26"/>
          <w:i w:val="off"/>
          <w:u w:val="none"/>
          <w:b w:val="off"/>
          <w:szCs w:val="26"/>
          <w:iCs w:val="off"/>
          <w:bCs w:val="off"/>
          <w:rFonts w:ascii="Bitstream Charter" w:hAnsi="Bitstream Charter"/>
          <w:lang w:eastAsia="en-US"/>
        </w:rPr>
        <w:t>: contempla los arquetipos por lo que determina las cosas realies (=verdad) para su reflejo.</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single"/>
          <w:b w:val="off"/>
          <w:szCs w:val="26"/>
          <w:iCs w:val="off"/>
          <w:bCs w:val="off"/>
          <w:rFonts w:ascii="Bitstream Charter" w:hAnsi="Bitstream Charter"/>
          <w:lang w:eastAsia="en-US"/>
        </w:rPr>
        <w:t>Arte</w:t>
      </w:r>
      <w:r>
        <w:rPr>
          <w:sz w:val="26"/>
          <w:i w:val="off"/>
          <w:u w:val="none"/>
          <w:b w:val="off"/>
          <w:szCs w:val="26"/>
          <w:iCs w:val="off"/>
          <w:bCs w:val="off"/>
          <w:rFonts w:ascii="Bitstream Charter" w:hAnsi="Bitstream Charter"/>
          <w:lang w:eastAsia="en-US"/>
        </w:rPr>
        <w:t>: realidad sensible, y coge el aspecto universal e ideal. (=experiencia de la belleza). Ideas en el arte: reflejo (gegenbild: imagen reflejada, contraimagen).</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El arte exige la contemplación libre: pasiva y activa (ambas); expontánea y reflexiva. Visualizar ideas o arquetipos pero con libertad. Lo bello es el todo.</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 xml:space="preserve">ARTE: </w:t>
      </w:r>
      <w:r>
        <w:rPr>
          <w:sz w:val="26"/>
          <w:i w:val="off"/>
          <w:u w:val="single"/>
          <w:b w:val="off"/>
          <w:szCs w:val="26"/>
          <w:iCs w:val="off"/>
          <w:bCs w:val="off"/>
          <w:rFonts w:ascii="Bitstream Charter" w:hAnsi="Bitstream Charter"/>
          <w:lang w:eastAsia="en-US"/>
        </w:rPr>
        <w:t>intuición</w:t>
      </w:r>
      <w:r>
        <w:rPr>
          <w:sz w:val="26"/>
          <w:i w:val="off"/>
          <w:u w:val="none"/>
          <w:b w:val="off"/>
          <w:szCs w:val="26"/>
          <w:iCs w:val="off"/>
          <w:bCs w:val="off"/>
          <w:rFonts w:ascii="Bitstream Charter" w:hAnsi="Bitstream Charter"/>
          <w:lang w:eastAsia="en-US"/>
        </w:rPr>
        <w:t xml:space="preserve"> en lo </w:t>
      </w:r>
      <w:r>
        <w:rPr>
          <w:sz w:val="26"/>
          <w:i w:val="off"/>
          <w:u w:val="single"/>
          <w:b w:val="off"/>
          <w:szCs w:val="26"/>
          <w:iCs w:val="off"/>
          <w:bCs w:val="off"/>
          <w:rFonts w:ascii="Bitstream Charter" w:hAnsi="Bitstream Charter"/>
          <w:lang w:eastAsia="en-US"/>
        </w:rPr>
        <w:t>concreto</w:t>
      </w:r>
      <w:r>
        <w:rPr>
          <w:sz w:val="26"/>
          <w:i w:val="off"/>
          <w:u w:val="none"/>
          <w:b w:val="off"/>
          <w:szCs w:val="26"/>
          <w:iCs w:val="off"/>
          <w:bCs w:val="off"/>
          <w:rFonts w:ascii="Bitstream Charter" w:hAnsi="Bitstream Charter"/>
          <w:lang w:eastAsia="en-US"/>
        </w:rPr>
        <w:t xml:space="preserve"> (diversidad, variedad) (autónoma consigo misma).</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 xml:space="preserve">FILOSOFÍA: </w:t>
      </w:r>
      <w:r>
        <w:rPr>
          <w:sz w:val="26"/>
          <w:i w:val="off"/>
          <w:u w:val="single"/>
          <w:b w:val="off"/>
          <w:szCs w:val="26"/>
          <w:iCs w:val="off"/>
          <w:bCs w:val="off"/>
          <w:rFonts w:ascii="Bitstream Charter" w:hAnsi="Bitstream Charter"/>
          <w:lang w:eastAsia="en-US"/>
        </w:rPr>
        <w:t>ideas</w:t>
      </w:r>
      <w:r>
        <w:rPr>
          <w:sz w:val="26"/>
          <w:i w:val="off"/>
          <w:u w:val="none"/>
          <w:b w:val="off"/>
          <w:szCs w:val="26"/>
          <w:iCs w:val="off"/>
          <w:bCs w:val="off"/>
          <w:rFonts w:ascii="Bitstream Charter" w:hAnsi="Bitstream Charter"/>
          <w:lang w:eastAsia="en-US"/>
        </w:rPr>
        <w:t xml:space="preserve"> de forma invariable.</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 xml:space="preserve">En 1807, escribe “la relación de las artes </w:t>
      </w:r>
      <w:r>
        <w:rPr>
          <w:sz w:val="26"/>
          <w:i w:val="off"/>
          <w:u w:val="none"/>
          <w:szCs w:val="26"/>
          <w:iCs w:val="off"/>
          <w:rFonts w:ascii="Bitstream Charter" w:hAnsi="Bitstream Charter"/>
          <w:lang w:eastAsia="en-US"/>
        </w:rPr>
        <w:t>figurativas</w:t>
      </w:r>
      <w:r>
        <w:rPr>
          <w:sz w:val="26"/>
          <w:i w:val="off"/>
          <w:u w:val="none"/>
          <w:b w:val="off"/>
          <w:szCs w:val="26"/>
          <w:iCs w:val="off"/>
          <w:bCs w:val="off"/>
          <w:rFonts w:ascii="Bitstream Charter" w:hAnsi="Bitstream Charter"/>
          <w:lang w:eastAsia="en-US"/>
        </w:rPr>
        <w:t xml:space="preserve"> con la naturaleza”. La imitación, o mimesis, no de todo natural, sino de forma selectiva, solo lo bello de la naturaleza y lo que alcanza la perfección. </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El arte es la vía principal para el descubrimiento de la espiritual.</w:t>
      </w:r>
    </w:p>
    <w:p>
      <w:pPr>
        <w:pStyle w:val="style22"/>
        <w:tabs>
          <w:tab w:leader="none" w:pos="-60" w:val="left"/>
          <w:tab w:leader="none" w:pos="0" w:val="left"/>
          <w:tab w:leader="none" w:pos="679" w:val="left"/>
          <w:tab w:leader="none" w:pos="709" w:val="left"/>
        </w:tabs>
        <w:ind w:hanging="0" w:left="0" w:right="0"/>
        <w:spacing w:after="120" w:before="0"/>
      </w:pPr>
      <w:r>
        <w:rPr>
          <w:sz w:val="26"/>
          <w:i w:val="off"/>
          <w:u w:val="none"/>
          <w:b w:val="off"/>
          <w:szCs w:val="26"/>
          <w:iCs w:val="off"/>
          <w:bCs w:val="off"/>
          <w:rFonts w:ascii="Bitstream Charter" w:hAnsi="Bitstream Charter"/>
          <w:lang w:eastAsia="en-US"/>
        </w:rPr>
        <w:t>La filosofía del arte: mediación entre estudio de la naturaleza y del espíritu.</w:t>
      </w:r>
    </w:p>
    <w:p>
      <w:pPr>
        <w:pStyle w:val="style22"/>
        <w:tabs>
          <w:tab w:leader="none" w:pos="-60" w:val="left"/>
          <w:tab w:leader="none" w:pos="0" w:val="left"/>
          <w:tab w:leader="none" w:pos="679" w:val="left"/>
          <w:tab w:leader="none" w:pos="709" w:val="left"/>
        </w:tabs>
        <w:ind w:hanging="0" w:left="0" w:right="0"/>
        <w:spacing w:after="120" w:before="0"/>
      </w:pPr>
      <w:hyperlink r:id="rId2">
        <w:r>
          <w:rPr>
            <w:sz w:val="26"/>
            <w:i w:val="off"/>
            <w:u w:val="none"/>
            <w:b w:val="off"/>
            <w:szCs w:val="26"/>
            <w:iCs w:val="off"/>
            <w:bCs w:val="off"/>
            <w:rStyle w:val="style19"/>
            <w:rFonts w:ascii="Bitstream Charter" w:hAnsi="Bitstream Charter"/>
            <w:lang w:eastAsia="en-US"/>
          </w:rPr>
          <w:t>http://www.wikilearning.com/curso_gratis/friedrich_schelling/2007-8</w:t>
        </w:r>
      </w:hyperlink>
    </w:p>
    <w:p>
      <w:pPr>
        <w:pStyle w:val="style22"/>
        <w:tabs>
          <w:tab w:leader="none" w:pos="-60" w:val="left"/>
          <w:tab w:leader="none" w:pos="0" w:val="left"/>
          <w:tab w:leader="none" w:pos="679" w:val="left"/>
          <w:tab w:leader="none" w:pos="709" w:val="left"/>
        </w:tabs>
        <w:ind w:hanging="0" w:left="0" w:right="0"/>
        <w:spacing w:after="120" w:before="0"/>
      </w:pPr>
      <w:hyperlink r:id="rId3">
        <w:r>
          <w:rPr>
            <w:sz w:val="26"/>
            <w:i w:val="off"/>
            <w:u w:val="none"/>
            <w:b w:val="off"/>
            <w:szCs w:val="26"/>
            <w:iCs w:val="off"/>
            <w:bCs w:val="off"/>
            <w:rStyle w:val="style19"/>
            <w:rFonts w:ascii="Bitstream Charter" w:hAnsi="Bitstream Charter"/>
            <w:lang w:eastAsia="en-US"/>
          </w:rPr>
          <w:t>http://filosofia.idoneos.com/index.php/341982</w:t>
        </w:r>
      </w:hyperlink>
    </w:p>
    <w:p>
      <w:pPr>
        <w:pStyle w:val="style22"/>
        <w:tabs>
          <w:tab w:leader="none" w:pos="-60" w:val="left"/>
          <w:tab w:leader="none" w:pos="0" w:val="left"/>
          <w:tab w:leader="none" w:pos="679" w:val="left"/>
          <w:tab w:leader="none" w:pos="709" w:val="left"/>
        </w:tabs>
        <w:ind w:hanging="0" w:left="0" w:right="0"/>
        <w:spacing w:after="120" w:before="0"/>
      </w:pPr>
      <w:r>
        <w:rPr/>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single"/>
          <w:b/>
          <w:szCs w:val="26"/>
          <w:iCs w:val="off"/>
          <w:bCs/>
          <w:rFonts w:ascii="Bitstream Charter" w:hAnsi="Bitstream Charter"/>
          <w:lang w:eastAsia="en-US"/>
        </w:rPr>
        <w:t>13.Georg W. Hegel (1770-1831) libro: introducción a “las lecciones sobre estética”.</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eastAsia="en-US"/>
        </w:rPr>
        <w:t>http://es.wikipedia.org/wiki/Georg_Wilhelm_Friedrich_Hegel#Est.C3.A9tica</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eastAsia="en-US"/>
        </w:rPr>
        <w:t>Le influyen las ideas subjetivas de Fitche, y de Scheling (trascendental).</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eastAsia="en-US"/>
        </w:rPr>
        <w:t xml:space="preserve">Teoría general: dialéctica y procesual de lo </w:t>
      </w:r>
      <w:r>
        <w:rPr>
          <w:color w:val="000000"/>
          <w:sz w:val="26"/>
          <w:i w:val="off"/>
          <w:u w:val="single"/>
          <w:b w:val="off"/>
          <w:szCs w:val="26"/>
          <w:iCs w:val="off"/>
          <w:bCs w:val="off"/>
          <w:rFonts w:ascii="Bitstream Charter" w:hAnsi="Bitstream Charter"/>
          <w:lang w:eastAsia="en-US"/>
        </w:rPr>
        <w:t>Absoluto</w:t>
      </w:r>
      <w:r>
        <w:rPr>
          <w:color w:val="000000"/>
          <w:sz w:val="26"/>
          <w:i w:val="off"/>
          <w:u w:val="none"/>
          <w:b w:val="off"/>
          <w:szCs w:val="26"/>
          <w:iCs w:val="off"/>
          <w:bCs w:val="off"/>
          <w:rFonts w:ascii="Bitstream Charter" w:hAnsi="Bitstream Charter"/>
          <w:lang w:eastAsia="en-US"/>
        </w:rPr>
        <w:t xml:space="preserve">-&gt;espíritu. </w:t>
      </w:r>
      <w:r>
        <w:rPr>
          <w:color w:val="000000"/>
          <w:sz w:val="26"/>
          <w:i w:val="off"/>
          <w:u w:val="none"/>
          <w:b w:val="off"/>
          <w:szCs w:val="26"/>
          <w:iCs w:val="off"/>
          <w:bCs w:val="off"/>
          <w:rFonts w:ascii="Bitstream Charter" w:hAnsi="Bitstream Charter"/>
          <w:lang w:bidi="en-US" w:eastAsia="en-US"/>
        </w:rPr>
        <w:t>Hacerse mundo del espíritu, mundanizar.</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1835-38 escribe la obra “</w:t>
      </w:r>
      <w:r>
        <w:rPr>
          <w:color w:val="000000"/>
          <w:sz w:val="26"/>
          <w:i w:val="off"/>
          <w:u w:val="single"/>
          <w:b w:val="off"/>
          <w:szCs w:val="26"/>
          <w:iCs w:val="off"/>
          <w:bCs w:val="off"/>
          <w:rFonts w:ascii="Bitstream Charter" w:hAnsi="Bitstream Charter"/>
          <w:lang w:bidi="en-US" w:eastAsia="en-US"/>
        </w:rPr>
        <w:t>Lecciones sobre estética</w:t>
      </w:r>
      <w:r>
        <w:rPr>
          <w:color w:val="000000"/>
          <w:sz w:val="26"/>
          <w:i w:val="off"/>
          <w:u w:val="none"/>
          <w:b w:val="off"/>
          <w:szCs w:val="26"/>
          <w:iCs w:val="off"/>
          <w:bCs w:val="off"/>
          <w:rFonts w:ascii="Bitstream Charter" w:hAnsi="Bitstream Charter"/>
          <w:lang w:bidi="en-US" w:eastAsia="en-US"/>
        </w:rPr>
        <w:t>”. (Filosofía del espíritu: libro que recoge las lecciones 1805-06). trata de construir idea de espíritu absoluto: arte, religión y filosofía.</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Dimensión especulativa del arte: el espíritu como verdad.</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Gran obra: “</w:t>
      </w:r>
      <w:r>
        <w:rPr>
          <w:color w:val="000000"/>
          <w:sz w:val="26"/>
          <w:i w:val="off"/>
          <w:u w:val="single"/>
          <w:b w:val="off"/>
          <w:szCs w:val="26"/>
          <w:iCs w:val="off"/>
          <w:bCs w:val="off"/>
          <w:rFonts w:ascii="Bitstream Charter" w:hAnsi="Bitstream Charter"/>
          <w:lang w:bidi="en-US" w:eastAsia="en-US"/>
        </w:rPr>
        <w:t>Fenomenología del espíritu”</w:t>
      </w:r>
      <w:r>
        <w:rPr>
          <w:color w:val="000000"/>
          <w:sz w:val="26"/>
          <w:i w:val="off"/>
          <w:u w:val="none"/>
          <w:b w:val="off"/>
          <w:szCs w:val="26"/>
          <w:iCs w:val="off"/>
          <w:bCs w:val="off"/>
          <w:rFonts w:ascii="Bitstream Charter" w:hAnsi="Bitstream Charter"/>
          <w:lang w:bidi="en-US" w:eastAsia="en-US"/>
        </w:rPr>
        <w:t xml:space="preserve"> (1807).</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El arte como mediación: “la religión natural”, “el arte” es la religión artística, y el cristianismo, la religión revelada.</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Otra obra: “</w:t>
      </w:r>
      <w:r>
        <w:rPr>
          <w:color w:val="000000"/>
          <w:sz w:val="26"/>
          <w:i w:val="off"/>
          <w:u w:val="single"/>
          <w:b w:val="off"/>
          <w:szCs w:val="26"/>
          <w:iCs w:val="off"/>
          <w:bCs w:val="off"/>
          <w:rFonts w:ascii="Bitstream Charter" w:hAnsi="Bitstream Charter"/>
          <w:lang w:bidi="en-US" w:eastAsia="en-US"/>
        </w:rPr>
        <w:t>Enciclopedia de las ciencias filosóficas</w:t>
      </w:r>
      <w:r>
        <w:rPr>
          <w:color w:val="000000"/>
          <w:sz w:val="26"/>
          <w:i w:val="off"/>
          <w:u w:val="none"/>
          <w:b w:val="off"/>
          <w:szCs w:val="26"/>
          <w:iCs w:val="off"/>
          <w:bCs w:val="off"/>
          <w:rFonts w:ascii="Bitstream Charter" w:hAnsi="Bitstream Charter"/>
          <w:lang w:bidi="en-US" w:eastAsia="en-US"/>
        </w:rPr>
        <w:t>”. (ediciones: 1817-27-30)</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 xml:space="preserve">La realidad es “uno”, y tiene carácter </w:t>
      </w:r>
      <w:r>
        <w:rPr>
          <w:color w:val="000000"/>
          <w:sz w:val="26"/>
          <w:i w:val="off"/>
          <w:u w:val="single"/>
          <w:b w:val="off"/>
          <w:szCs w:val="26"/>
          <w:iCs w:val="off"/>
          <w:bCs w:val="off"/>
          <w:rFonts w:ascii="Bitstream Charter" w:hAnsi="Bitstream Charter"/>
          <w:lang w:bidi="en-US" w:eastAsia="en-US"/>
        </w:rPr>
        <w:t>espiritual</w:t>
      </w:r>
      <w:r>
        <w:rPr>
          <w:color w:val="000000"/>
          <w:sz w:val="26"/>
          <w:i w:val="off"/>
          <w:u w:val="none"/>
          <w:b w:val="off"/>
          <w:szCs w:val="26"/>
          <w:iCs w:val="off"/>
          <w:bCs w:val="off"/>
          <w:rFonts w:ascii="Bitstream Charter" w:hAnsi="Bitstream Charter"/>
          <w:lang w:bidi="en-US" w:eastAsia="en-US"/>
        </w:rPr>
        <w:t>. En contra de los dualismos en la filosofía europea, en Descartes o en Kant.</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 xml:space="preserve">Proceso de desenvolvimiento mundano del </w:t>
      </w:r>
      <w:r>
        <w:rPr>
          <w:color w:val="000000"/>
          <w:sz w:val="26"/>
          <w:i w:val="off"/>
          <w:u w:val="single"/>
          <w:b w:val="off"/>
          <w:szCs w:val="26"/>
          <w:iCs w:val="off"/>
          <w:bCs w:val="off"/>
          <w:rFonts w:ascii="Bitstream Charter" w:hAnsi="Bitstream Charter"/>
          <w:lang w:bidi="en-US" w:eastAsia="en-US"/>
        </w:rPr>
        <w:t>espíritu</w:t>
      </w:r>
      <w:r>
        <w:rPr>
          <w:color w:val="000000"/>
          <w:sz w:val="26"/>
          <w:i w:val="off"/>
          <w:u w:val="none"/>
          <w:b w:val="off"/>
          <w:szCs w:val="26"/>
          <w:iCs w:val="off"/>
          <w:bCs w:val="off"/>
          <w:rFonts w:ascii="Bitstream Charter" w:hAnsi="Bitstream Charter"/>
          <w:lang w:bidi="en-US" w:eastAsia="en-US"/>
        </w:rPr>
        <w:t xml:space="preserve"> desde un inicio </w:t>
      </w:r>
      <w:r>
        <w:rPr>
          <w:color w:val="000000"/>
          <w:sz w:val="26"/>
          <w:i w:val="off"/>
          <w:u w:val="single"/>
          <w:b w:val="off"/>
          <w:szCs w:val="26"/>
          <w:iCs w:val="off"/>
          <w:bCs w:val="off"/>
          <w:rFonts w:ascii="Bitstream Charter" w:hAnsi="Bitstream Charter"/>
          <w:lang w:bidi="en-US" w:eastAsia="en-US"/>
        </w:rPr>
        <w:t>abstracto</w:t>
      </w:r>
      <w:r>
        <w:rPr>
          <w:color w:val="000000"/>
          <w:sz w:val="26"/>
          <w:i w:val="off"/>
          <w:u w:val="none"/>
          <w:b w:val="off"/>
          <w:szCs w:val="26"/>
          <w:iCs w:val="off"/>
          <w:bCs w:val="off"/>
          <w:rFonts w:ascii="Bitstream Charter" w:hAnsi="Bitstream Charter"/>
          <w:lang w:bidi="en-US" w:eastAsia="en-US"/>
        </w:rPr>
        <w:t xml:space="preserve"> hasta el </w:t>
      </w:r>
      <w:r>
        <w:rPr>
          <w:color w:val="000000"/>
          <w:sz w:val="26"/>
          <w:i w:val="off"/>
          <w:u w:val="single"/>
          <w:b w:val="off"/>
          <w:szCs w:val="26"/>
          <w:iCs w:val="off"/>
          <w:bCs w:val="off"/>
          <w:rFonts w:ascii="Bitstream Charter" w:hAnsi="Bitstream Charter"/>
          <w:lang w:bidi="en-US" w:eastAsia="en-US"/>
        </w:rPr>
        <w:t>Espíritu Absoluto.</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single"/>
          <w:b/>
          <w:szCs w:val="26"/>
          <w:iCs w:val="off"/>
          <w:bCs/>
          <w:rFonts w:ascii="Bitstream Charter" w:hAnsi="Bitstream Charter"/>
          <w:lang w:bidi="en-US" w:eastAsia="en-US"/>
        </w:rPr>
        <w:t>Pasos del proceso:</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 xml:space="preserve">1º. </w:t>
      </w:r>
      <w:r>
        <w:rPr>
          <w:color w:val="000000"/>
          <w:sz w:val="26"/>
          <w:i w:val="off"/>
          <w:u w:val="single"/>
          <w:b w:val="off"/>
          <w:szCs w:val="26"/>
          <w:iCs w:val="off"/>
          <w:bCs w:val="off"/>
          <w:rFonts w:ascii="Bitstream Charter" w:hAnsi="Bitstream Charter"/>
          <w:lang w:bidi="en-US" w:eastAsia="en-US"/>
        </w:rPr>
        <w:t>Idea</w:t>
      </w:r>
      <w:r>
        <w:rPr>
          <w:color w:val="000000"/>
          <w:sz w:val="26"/>
          <w:i w:val="off"/>
          <w:u w:val="none"/>
          <w:b w:val="off"/>
          <w:szCs w:val="26"/>
          <w:iCs w:val="off"/>
          <w:bCs w:val="off"/>
          <w:rFonts w:ascii="Bitstream Charter" w:hAnsi="Bitstream Charter"/>
          <w:lang w:bidi="en-US" w:eastAsia="en-US"/>
        </w:rPr>
        <w:t xml:space="preserve">: como algo puramente </w:t>
      </w:r>
      <w:r>
        <w:rPr>
          <w:color w:val="000000"/>
          <w:sz w:val="26"/>
          <w:i w:val="off"/>
          <w:u w:val="single"/>
          <w:b w:val="off"/>
          <w:szCs w:val="26"/>
          <w:iCs w:val="off"/>
          <w:bCs w:val="off"/>
          <w:rFonts w:ascii="Bitstream Charter" w:hAnsi="Bitstream Charter"/>
          <w:lang w:bidi="en-US" w:eastAsia="en-US"/>
        </w:rPr>
        <w:t>abstracto</w:t>
      </w:r>
      <w:r>
        <w:rPr>
          <w:color w:val="000000"/>
          <w:sz w:val="26"/>
          <w:i w:val="off"/>
          <w:u w:val="none"/>
          <w:b w:val="off"/>
          <w:szCs w:val="26"/>
          <w:iCs w:val="off"/>
          <w:bCs w:val="off"/>
          <w:rFonts w:ascii="Bitstream Charter" w:hAnsi="Bitstream Charter"/>
          <w:lang w:bidi="en-US" w:eastAsia="en-US"/>
        </w:rPr>
        <w:t>, privada de consciencia. Remite a las categorías: ser, ciencia, concepto. -&gt;la lógica.</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 xml:space="preserve">2º. </w:t>
      </w:r>
      <w:r>
        <w:rPr>
          <w:color w:val="000000"/>
          <w:sz w:val="26"/>
          <w:i w:val="off"/>
          <w:u w:val="single"/>
          <w:b w:val="off"/>
          <w:szCs w:val="26"/>
          <w:iCs w:val="off"/>
          <w:bCs w:val="off"/>
          <w:rFonts w:ascii="Bitstream Charter" w:hAnsi="Bitstream Charter"/>
          <w:lang w:bidi="en-US" w:eastAsia="en-US"/>
        </w:rPr>
        <w:t>Negación</w:t>
      </w:r>
      <w:r>
        <w:rPr>
          <w:color w:val="000000"/>
          <w:sz w:val="26"/>
          <w:i w:val="off"/>
          <w:u w:val="none"/>
          <w:b w:val="off"/>
          <w:szCs w:val="26"/>
          <w:iCs w:val="off"/>
          <w:bCs w:val="off"/>
          <w:rFonts w:ascii="Bitstream Charter" w:hAnsi="Bitstream Charter"/>
          <w:lang w:bidi="en-US" w:eastAsia="en-US"/>
        </w:rPr>
        <w:t xml:space="preserve">: de la Idea. A su vez establece nuevas síntesis que dan lugar a las manifestaciones de la naturaleza. </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 xml:space="preserve">3º. </w:t>
      </w:r>
      <w:r>
        <w:rPr>
          <w:color w:val="000000"/>
          <w:sz w:val="26"/>
          <w:i w:val="off"/>
          <w:u w:val="single"/>
          <w:b w:val="off"/>
          <w:szCs w:val="26"/>
          <w:iCs w:val="off"/>
          <w:bCs w:val="off"/>
          <w:rFonts w:ascii="Bitstream Charter" w:hAnsi="Bitstream Charter"/>
          <w:lang w:bidi="en-US" w:eastAsia="en-US"/>
        </w:rPr>
        <w:t>Naturaleza</w:t>
      </w:r>
      <w:r>
        <w:rPr>
          <w:color w:val="000000"/>
          <w:sz w:val="26"/>
          <w:i w:val="off"/>
          <w:u w:val="none"/>
          <w:b w:val="off"/>
          <w:szCs w:val="26"/>
          <w:iCs w:val="off"/>
          <w:bCs w:val="off"/>
          <w:rFonts w:ascii="Bitstream Charter" w:hAnsi="Bitstream Charter"/>
          <w:lang w:bidi="en-US" w:eastAsia="en-US"/>
        </w:rPr>
        <w:t xml:space="preserve">: lo interte, mineral- vegetal- animal- organismo humano: </w:t>
      </w:r>
      <w:r>
        <w:rPr>
          <w:color w:val="000000"/>
          <w:sz w:val="26"/>
          <w:i w:val="off"/>
          <w:u w:val="single"/>
          <w:b/>
          <w:szCs w:val="26"/>
          <w:iCs w:val="off"/>
          <w:bCs/>
          <w:rFonts w:ascii="Bitstream Charter" w:hAnsi="Bitstream Charter"/>
          <w:lang w:bidi="en-US" w:eastAsia="en-US"/>
        </w:rPr>
        <w:t>filosofía de la naturaleza</w:t>
      </w:r>
      <w:r>
        <w:rPr>
          <w:color w:val="000000"/>
          <w:sz w:val="26"/>
          <w:i w:val="off"/>
          <w:u w:val="single"/>
          <w:b w:val="off"/>
          <w:szCs w:val="26"/>
          <w:iCs w:val="off"/>
          <w:bCs w:val="off"/>
          <w:rFonts w:ascii="Bitstream Charter" w:hAnsi="Bitstream Charter"/>
          <w:lang w:bidi="en-US" w:eastAsia="en-US"/>
        </w:rPr>
        <w:t>.</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single"/>
          <w:b/>
          <w:szCs w:val="26"/>
          <w:iCs w:val="off"/>
          <w:bCs/>
          <w:rFonts w:ascii="Bitstream Charter" w:hAnsi="Bitstream Charter"/>
          <w:lang w:bidi="en-US" w:eastAsia="en-US"/>
        </w:rPr>
        <w:t xml:space="preserve">Filosofía del espíritu: </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single"/>
          <w:b w:val="off"/>
          <w:szCs w:val="26"/>
          <w:iCs w:val="off"/>
          <w:bCs w:val="off"/>
          <w:rFonts w:ascii="Bitstream Charter" w:hAnsi="Bitstream Charter"/>
          <w:lang w:bidi="en-US" w:eastAsia="en-US"/>
        </w:rPr>
        <w:t>Subjetivo</w:t>
      </w:r>
      <w:r>
        <w:rPr>
          <w:color w:val="000000"/>
          <w:sz w:val="26"/>
          <w:i w:val="off"/>
          <w:u w:val="none"/>
          <w:b w:val="off"/>
          <w:szCs w:val="26"/>
          <w:iCs w:val="off"/>
          <w:bCs w:val="off"/>
          <w:rFonts w:ascii="Bitstream Charter" w:hAnsi="Bitstream Charter"/>
          <w:lang w:bidi="en-US" w:eastAsia="en-US"/>
        </w:rPr>
        <w:t xml:space="preserve">: (ser humano, espíritu finito)-&gt;, </w:t>
      </w:r>
      <w:r>
        <w:rPr>
          <w:color w:val="000000"/>
          <w:sz w:val="26"/>
          <w:i w:val="off"/>
          <w:u w:val="single"/>
          <w:b w:val="off"/>
          <w:szCs w:val="26"/>
          <w:iCs w:val="off"/>
          <w:bCs w:val="off"/>
          <w:rFonts w:ascii="Bitstream Charter" w:hAnsi="Bitstream Charter"/>
          <w:lang w:bidi="en-US" w:eastAsia="en-US"/>
        </w:rPr>
        <w:t>objetivo</w:t>
      </w:r>
      <w:r>
        <w:rPr>
          <w:color w:val="000000"/>
          <w:sz w:val="26"/>
          <w:i w:val="off"/>
          <w:u w:val="none"/>
          <w:b w:val="off"/>
          <w:szCs w:val="26"/>
          <w:iCs w:val="off"/>
          <w:bCs w:val="off"/>
          <w:rFonts w:ascii="Bitstream Charter" w:hAnsi="Bitstream Charter"/>
          <w:lang w:bidi="en-US" w:eastAsia="en-US"/>
        </w:rPr>
        <w:t xml:space="preserve"> (familia, sociedad.. es el estado más intenso),-&gt; </w:t>
      </w:r>
      <w:r>
        <w:rPr>
          <w:color w:val="000000"/>
          <w:sz w:val="26"/>
          <w:i w:val="off"/>
          <w:u w:val="single"/>
          <w:b w:val="off"/>
          <w:szCs w:val="26"/>
          <w:iCs w:val="off"/>
          <w:bCs w:val="off"/>
          <w:rFonts w:ascii="Bitstream Charter" w:hAnsi="Bitstream Charter"/>
          <w:lang w:bidi="en-US" w:eastAsia="en-US"/>
        </w:rPr>
        <w:t>absoluto</w:t>
      </w:r>
      <w:r>
        <w:rPr>
          <w:color w:val="000000"/>
          <w:sz w:val="26"/>
          <w:i w:val="off"/>
          <w:u w:val="none"/>
          <w:b w:val="off"/>
          <w:szCs w:val="26"/>
          <w:iCs w:val="off"/>
          <w:bCs w:val="off"/>
          <w:rFonts w:ascii="Bitstream Charter" w:hAnsi="Bitstream Charter"/>
          <w:lang w:bidi="en-US" w:eastAsia="en-US"/>
        </w:rPr>
        <w:t>: Filosofía religión y arte:</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single"/>
          <w:b w:val="off"/>
          <w:szCs w:val="26"/>
          <w:iCs w:val="off"/>
          <w:bCs w:val="off"/>
          <w:rFonts w:ascii="Bitstream Charter" w:hAnsi="Bitstream Charter"/>
          <w:lang w:bidi="en-US" w:eastAsia="en-US"/>
        </w:rPr>
        <w:t>Espíritu absoluto</w:t>
      </w:r>
      <w:r>
        <w:rPr>
          <w:color w:val="000000"/>
          <w:sz w:val="26"/>
          <w:i w:val="off"/>
          <w:u w:val="none"/>
          <w:b w:val="off"/>
          <w:szCs w:val="26"/>
          <w:iCs w:val="off"/>
          <w:bCs w:val="off"/>
          <w:rFonts w:ascii="Bitstream Charter" w:hAnsi="Bitstream Charter"/>
          <w:lang w:bidi="en-US" w:eastAsia="en-US"/>
        </w:rPr>
        <w:t xml:space="preserve">: </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single"/>
          <w:b w:val="off"/>
          <w:szCs w:val="26"/>
          <w:iCs w:val="off"/>
          <w:bCs w:val="off"/>
          <w:rFonts w:ascii="Bitstream Charter" w:hAnsi="Bitstream Charter"/>
          <w:lang w:bidi="en-US" w:eastAsia="en-US"/>
        </w:rPr>
        <w:t>Filosofía</w:t>
      </w:r>
      <w:r>
        <w:rPr>
          <w:color w:val="000000"/>
          <w:sz w:val="26"/>
          <w:i w:val="off"/>
          <w:u w:val="none"/>
          <w:b w:val="off"/>
          <w:szCs w:val="26"/>
          <w:iCs w:val="off"/>
          <w:bCs w:val="off"/>
          <w:rFonts w:ascii="Bitstream Charter" w:hAnsi="Bitstream Charter"/>
          <w:lang w:bidi="en-US" w:eastAsia="en-US"/>
        </w:rPr>
        <w:t>: cesa la experiencia dualista, y establece una identidad plena: saber absoluto.</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single"/>
          <w:b w:val="off"/>
          <w:szCs w:val="26"/>
          <w:iCs w:val="off"/>
          <w:bCs w:val="off"/>
          <w:rFonts w:ascii="Bitstream Charter" w:hAnsi="Bitstream Charter"/>
          <w:lang w:bidi="en-US" w:eastAsia="en-US"/>
        </w:rPr>
        <w:t>Religión</w:t>
      </w:r>
      <w:r>
        <w:rPr>
          <w:color w:val="000000"/>
          <w:sz w:val="26"/>
          <w:i w:val="off"/>
          <w:u w:val="none"/>
          <w:b w:val="off"/>
          <w:szCs w:val="26"/>
          <w:iCs w:val="off"/>
          <w:bCs w:val="off"/>
          <w:rFonts w:ascii="Bitstream Charter" w:hAnsi="Bitstream Charter"/>
          <w:lang w:bidi="en-US" w:eastAsia="en-US"/>
        </w:rPr>
        <w:t>: relación con el espíritu (de carácter interior). Dualismo entre sujeto y objeto, entre fe y saber. “diálogo con lo divino”.</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single"/>
          <w:b w:val="off"/>
          <w:szCs w:val="26"/>
          <w:iCs w:val="off"/>
          <w:bCs w:val="off"/>
          <w:rFonts w:ascii="Bitstream Charter" w:hAnsi="Bitstream Charter"/>
          <w:lang w:bidi="en-US" w:eastAsia="en-US"/>
        </w:rPr>
        <w:t>Arte</w:t>
      </w:r>
      <w:r>
        <w:rPr>
          <w:color w:val="000000"/>
          <w:sz w:val="26"/>
          <w:i w:val="off"/>
          <w:u w:val="none"/>
          <w:b w:val="off"/>
          <w:szCs w:val="26"/>
          <w:iCs w:val="off"/>
          <w:bCs w:val="off"/>
          <w:rFonts w:ascii="Bitstream Charter" w:hAnsi="Bitstream Charter"/>
          <w:lang w:bidi="en-US" w:eastAsia="en-US"/>
        </w:rPr>
        <w:t>: representación sensible del espíritu (característica de la belleza como manifestación sensible de la Idea).</w:t>
      </w:r>
    </w:p>
    <w:p>
      <w:pPr>
        <w:pStyle w:val="style22"/>
        <w:tabs>
          <w:tab w:leader="none" w:pos="-60" w:val="left"/>
          <w:tab w:leader="none" w:pos="0" w:val="left"/>
          <w:tab w:leader="none" w:pos="679" w:val="left"/>
          <w:tab w:leader="none" w:pos="709" w:val="left"/>
        </w:tabs>
        <w:ind w:hanging="0" w:left="0" w:right="0"/>
        <w:spacing w:after="120" w:before="0"/>
      </w:pPr>
      <w:r>
        <w:rPr/>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single"/>
          <w:b/>
          <w:szCs w:val="26"/>
          <w:iCs w:val="off"/>
          <w:bCs/>
          <w:rFonts w:ascii="Bitstream Charter" w:hAnsi="Bitstream Charter"/>
          <w:lang w:bidi="en-US" w:eastAsia="en-US"/>
        </w:rPr>
        <w:t>LECCIONES SOBRE ESTÉTICA:</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 xml:space="preserve">Lo bello es la idea bajo apariencia sensible y real. </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w:t>
      </w:r>
      <w:r>
        <w:rPr>
          <w:color w:val="000000"/>
          <w:sz w:val="26"/>
          <w:i w:val="off"/>
          <w:u w:val="none"/>
          <w:b w:val="off"/>
          <w:szCs w:val="26"/>
          <w:iCs w:val="off"/>
          <w:bCs w:val="off"/>
          <w:rFonts w:ascii="Bitstream Charter" w:hAnsi="Bitstream Charter"/>
          <w:lang w:bidi="en-US" w:eastAsia="en-US"/>
        </w:rPr>
        <w:t>La manifestación sensible de le Idea”(actualización de la filosofía platónica).</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No es que la apariencia anuncie algo Real, sino que la existencia nos muestra lo Ideal.</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w:t>
      </w:r>
      <w:r>
        <w:rPr>
          <w:color w:val="000000"/>
          <w:sz w:val="26"/>
          <w:i w:val="off"/>
          <w:u w:val="single"/>
          <w:b w:val="off"/>
          <w:szCs w:val="26"/>
          <w:iCs w:val="off"/>
          <w:bCs w:val="off"/>
          <w:rFonts w:ascii="Bitstream Charter" w:hAnsi="Bitstream Charter"/>
          <w:lang w:bidi="en-US" w:eastAsia="en-US"/>
        </w:rPr>
        <w:t>Lo bello artístico está por encima de lo bello natural:</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El arte supera la oposición entre: idea y naturaleza, haciendo de la belleza la representación sensible de la Idea, y de la obra, una forma de objetividaden la que la apariencia se establece en términos de identidad con la esencia. (la obra= esencia-apariencia).</w:t>
      </w:r>
    </w:p>
    <w:p>
      <w:pPr>
        <w:pStyle w:val="style22"/>
        <w:tabs>
          <w:tab w:leader="none" w:pos="-60" w:val="left"/>
          <w:tab w:leader="none" w:pos="0" w:val="left"/>
          <w:tab w:leader="none" w:pos="679" w:val="left"/>
          <w:tab w:leader="none" w:pos="709" w:val="left"/>
        </w:tabs>
        <w:ind w:hanging="0" w:left="0" w:right="0"/>
        <w:spacing w:after="120" w:before="0"/>
      </w:pPr>
      <w:r>
        <w:rPr/>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single"/>
          <w:b/>
          <w:szCs w:val="26"/>
          <w:iCs w:val="off"/>
          <w:bCs/>
          <w:rFonts w:ascii="Bitstream Charter" w:hAnsi="Bitstream Charter"/>
          <w:lang w:bidi="en-US" w:eastAsia="en-US"/>
        </w:rPr>
        <w:t>-El carácter procesual/histórico del arte:</w:t>
      </w:r>
    </w:p>
    <w:p>
      <w:pPr>
        <w:pStyle w:val="style22"/>
        <w:tabs>
          <w:tab w:leader="none" w:pos="-60" w:val="left"/>
          <w:tab w:leader="none" w:pos="0" w:val="left"/>
          <w:tab w:leader="none" w:pos="679" w:val="left"/>
          <w:tab w:leader="none" w:pos="709" w:val="left"/>
        </w:tabs>
        <w:ind w:hanging="0" w:left="0" w:right="0"/>
        <w:spacing w:after="120" w:before="0"/>
      </w:pPr>
      <w:r>
        <w:rPr/>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 xml:space="preserve">ARTE ROMÁNTICO: procesodel arte desde la edad media, hasta el “romanticismo” (a partir del cristianismo).(pintura&lt;música&lt;poesía: síntesis conceptual, la </w:t>
      </w:r>
      <w:r>
        <w:rPr>
          <w:color w:val="000000"/>
          <w:sz w:val="26"/>
          <w:i w:val="off"/>
          <w:u w:val="single"/>
          <w:b w:val="off"/>
          <w:szCs w:val="26"/>
          <w:iCs w:val="off"/>
          <w:bCs w:val="off"/>
          <w:rFonts w:ascii="Bitstream Charter" w:hAnsi="Bitstream Charter"/>
          <w:lang w:bidi="en-US" w:eastAsia="en-US"/>
        </w:rPr>
        <w:t>pintura</w:t>
      </w:r>
      <w:r>
        <w:rPr>
          <w:color w:val="000000"/>
          <w:sz w:val="26"/>
          <w:i w:val="off"/>
          <w:u w:val="none"/>
          <w:b w:val="off"/>
          <w:szCs w:val="26"/>
          <w:iCs w:val="off"/>
          <w:bCs w:val="off"/>
          <w:rFonts w:ascii="Bitstream Charter" w:hAnsi="Bitstream Charter"/>
          <w:lang w:bidi="en-US" w:eastAsia="en-US"/>
        </w:rPr>
        <w:t xml:space="preserve"> con dos planos representa un universal visual).</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 xml:space="preserve">ARTE CLÁSICO: Grecia, (roma): </w:t>
      </w:r>
      <w:r>
        <w:rPr>
          <w:color w:val="000000"/>
          <w:sz w:val="26"/>
          <w:i w:val="off"/>
          <w:u w:val="single"/>
          <w:b w:val="off"/>
          <w:szCs w:val="26"/>
          <w:iCs w:val="off"/>
          <w:bCs w:val="off"/>
          <w:rFonts w:ascii="Bitstream Charter" w:hAnsi="Bitstream Charter"/>
          <w:lang w:bidi="en-US" w:eastAsia="en-US"/>
        </w:rPr>
        <w:t>escultura</w:t>
      </w:r>
      <w:r>
        <w:rPr>
          <w:color w:val="000000"/>
          <w:sz w:val="26"/>
          <w:i w:val="off"/>
          <w:u w:val="none"/>
          <w:b w:val="off"/>
          <w:szCs w:val="26"/>
          <w:iCs w:val="off"/>
          <w:bCs w:val="off"/>
          <w:rFonts w:ascii="Bitstream Charter" w:hAnsi="Bitstream Charter"/>
          <w:lang w:bidi="en-US" w:eastAsia="en-US"/>
        </w:rPr>
        <w:t xml:space="preserve"> (equilibrio). 3 planos.</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 xml:space="preserve">ARTE SIMBÓLICO: momento en el que el espiritu no consigue establecer una relación de equilibrio con la forma. Arte egipcio (y medio oriente). </w:t>
      </w:r>
      <w:r>
        <w:rPr>
          <w:color w:val="000000"/>
          <w:sz w:val="26"/>
          <w:i w:val="off"/>
          <w:u w:val="single"/>
          <w:b w:val="off"/>
          <w:szCs w:val="26"/>
          <w:iCs w:val="off"/>
          <w:bCs w:val="off"/>
          <w:rFonts w:ascii="Bitstream Charter" w:hAnsi="Bitstream Charter"/>
          <w:lang w:bidi="en-US" w:eastAsia="en-US"/>
        </w:rPr>
        <w:t>Arquitectura</w:t>
      </w:r>
      <w:r>
        <w:rPr>
          <w:color w:val="000000"/>
          <w:sz w:val="26"/>
          <w:i w:val="off"/>
          <w:u w:val="none"/>
          <w:b w:val="off"/>
          <w:szCs w:val="26"/>
          <w:iCs w:val="off"/>
          <w:bCs w:val="off"/>
          <w:rFonts w:ascii="Bitstream Charter" w:hAnsi="Bitstream Charter"/>
          <w:lang w:bidi="en-US" w:eastAsia="en-US"/>
        </w:rPr>
        <w:t xml:space="preserve"> (pirámies) 3 planos.</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ab/>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ab/>
        <w:tab/>
        <w:tab/>
        <w:tab/>
        <w:tab/>
        <w:tab/>
        <w:tab/>
        <w:tab/>
        <w:tab/>
        <w:tab/>
        <w:tab/>
        <w:t>14/4/10</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single"/>
          <w:b/>
          <w:szCs w:val="26"/>
          <w:iCs w:val="off"/>
          <w:bCs/>
          <w:rFonts w:ascii="Bitstream Charter" w:hAnsi="Bitstream Charter"/>
          <w:lang w:bidi="en-US" w:eastAsia="en-US"/>
        </w:rPr>
        <w:t>III: ROMANTICISMO:!</w:t>
      </w:r>
    </w:p>
    <w:p>
      <w:pPr>
        <w:pStyle w:val="style22"/>
        <w:tabs>
          <w:tab w:leader="none" w:pos="-60" w:val="left"/>
          <w:tab w:leader="none" w:pos="0" w:val="left"/>
          <w:tab w:leader="none" w:pos="679" w:val="left"/>
          <w:tab w:leader="none" w:pos="709" w:val="left"/>
        </w:tabs>
        <w:ind w:hanging="0" w:left="0" w:right="0"/>
        <w:spacing w:after="120" w:before="0"/>
      </w:pPr>
      <w:r>
        <w:rPr/>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http://www.ciber-arte.com/movimientos/romanticismo.htm</w:t>
      </w:r>
    </w:p>
    <w:p>
      <w:pPr>
        <w:pStyle w:val="style22"/>
        <w:tabs>
          <w:tab w:leader="none" w:pos="-60" w:val="left"/>
          <w:tab w:leader="none" w:pos="0" w:val="left"/>
          <w:tab w:leader="none" w:pos="679" w:val="left"/>
          <w:tab w:leader="none" w:pos="709" w:val="left"/>
        </w:tabs>
        <w:ind w:hanging="0" w:left="0" w:right="0"/>
        <w:spacing w:after="120" w:before="0"/>
      </w:pPr>
      <w:r>
        <w:rPr/>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 xml:space="preserve">(14.)La palabra romanticismo viene del adjetivo inglés romantic. Término que se comenzó a usar alrededor del siglo XVII en Inglaterra para señalar la naturaleza aventurera de las novelas de caballería llamadas romance..El </w:t>
      </w:r>
      <w:r>
        <w:rPr>
          <w:color w:val="000000"/>
          <w:sz w:val="26"/>
          <w:i w:val="off"/>
          <w:u w:val="none"/>
          <w:b/>
          <w:szCs w:val="26"/>
          <w:iCs w:val="off"/>
          <w:bCs w:val="off"/>
          <w:rFonts w:ascii="Bitstream Charter" w:hAnsi="Bitstream Charter"/>
          <w:lang w:bidi="en-US" w:eastAsia="en-US"/>
        </w:rPr>
        <w:t>Romanticismo</w:t>
      </w:r>
      <w:r>
        <w:rPr>
          <w:color w:val="000000"/>
          <w:sz w:val="26"/>
          <w:i w:val="off"/>
          <w:u w:val="none"/>
          <w:b w:val="off"/>
          <w:szCs w:val="26"/>
          <w:iCs w:val="off"/>
          <w:bCs w:val="off"/>
          <w:rFonts w:ascii="Bitstream Charter" w:hAnsi="Bitstream Charter"/>
          <w:lang w:bidi="en-US" w:eastAsia="en-US"/>
        </w:rPr>
        <w:t xml:space="preserve"> fue un movimiento estético que se originó en Alemania a fines del siglo XVIII como una reacción al racionalismo de la Ilustración y el Neoclasicismo, dándole preponderancia al sentimiento. Se desarrolló fundamentalmente en la primera mitad del siglo XIX</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 xml:space="preserve">Transición producida con la obra de </w:t>
      </w:r>
      <w:r>
        <w:rPr>
          <w:color w:val="000000"/>
          <w:sz w:val="26"/>
          <w:i w:val="off"/>
          <w:u w:val="single"/>
          <w:b w:val="off"/>
          <w:szCs w:val="26"/>
          <w:iCs w:val="off"/>
          <w:bCs w:val="off"/>
          <w:rFonts w:ascii="Bitstream Charter" w:hAnsi="Bitstream Charter"/>
          <w:lang w:bidi="en-US" w:eastAsia="en-US"/>
        </w:rPr>
        <w:t>John Evelyn</w:t>
      </w:r>
      <w:r>
        <w:rPr>
          <w:color w:val="000000"/>
          <w:sz w:val="26"/>
          <w:i w:val="off"/>
          <w:u w:val="none"/>
          <w:b w:val="off"/>
          <w:szCs w:val="26"/>
          <w:iCs w:val="off"/>
          <w:bCs w:val="off"/>
          <w:rFonts w:ascii="Bitstream Charter" w:hAnsi="Bitstream Charter"/>
          <w:lang w:bidi="en-US" w:eastAsia="en-US"/>
        </w:rPr>
        <w:t xml:space="preserve"> (1620-1706) erudito escritor, y jardinero</w:t>
      </w:r>
      <w:r>
        <w:rPr>
          <w:sz w:val="26"/>
          <w:szCs w:val="26"/>
          <w:rFonts w:ascii="Bitstream Charter" w:hAnsi="Bitstream Charter"/>
          <w:lang w:eastAsia="en-US"/>
        </w:rPr>
        <w:t xml:space="preserve">. Bibliofilo. Escribió diarios que contribuyeron a difundir el espíritu ilustrado. </w:t>
      </w:r>
      <w:r>
        <w:rPr>
          <w:color w:val="000000"/>
          <w:sz w:val="26"/>
          <w:i w:val="off"/>
          <w:u w:val="none"/>
          <w:b w:val="off"/>
          <w:szCs w:val="26"/>
          <w:iCs w:val="off"/>
          <w:bCs w:val="off"/>
          <w:rFonts w:ascii="Bitstream Charter" w:hAnsi="Bitstream Charter"/>
          <w:lang w:bidi="en-US" w:eastAsia="en-US"/>
        </w:rPr>
        <w:t>la palabra tuvo un cambio semántico, designando al sentimiento que inducía los paisajes, y los castillos en ruinas.alude dichos paisajes con el calificativo de "un paisaje muy romántico" refiriéndose a los alrededores de Bath.</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Pagina arriba señalada, similar a mis apuntes... :O</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el romanticismo incluye formas artísticas, e implica aparición de una nueva sensibilidad.</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En inglaterra... (pag, 15 de tus apuntes).</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 xml:space="preserve">1º.coincide con </w:t>
      </w:r>
      <w:r>
        <w:rPr>
          <w:color w:val="000000"/>
          <w:sz w:val="26"/>
          <w:i w:val="off"/>
          <w:u w:val="single"/>
          <w:b w:val="off"/>
          <w:szCs w:val="26"/>
          <w:iCs w:val="off"/>
          <w:bCs w:val="off"/>
          <w:rFonts w:ascii="Bitstream Charter" w:hAnsi="Bitstream Charter"/>
          <w:lang w:bidi="en-US" w:eastAsia="en-US"/>
        </w:rPr>
        <w:t>crisis social y política</w:t>
      </w:r>
      <w:r>
        <w:rPr>
          <w:color w:val="000000"/>
          <w:sz w:val="26"/>
          <w:i w:val="off"/>
          <w:u w:val="none"/>
          <w:b w:val="off"/>
          <w:szCs w:val="26"/>
          <w:iCs w:val="off"/>
          <w:bCs w:val="off"/>
          <w:rFonts w:ascii="Bitstream Charter" w:hAnsi="Bitstream Charter"/>
          <w:lang w:bidi="en-US" w:eastAsia="en-US"/>
        </w:rPr>
        <w:t xml:space="preserve"> en toda europa:</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rechazo del autoritarismo: al que contrapne la idea de la reivindicación de la libertad política-&gt; libertad creativa.</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-un nuevo Individualismo (vs Estado) inaceptable un estdo en contr del desarrollo de los individuos. Impulso y autoafirmación del sujeto.</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Obra de Goethe: de “iwerther” (1778). “el mal del deseo”, insatisfacción, desarraigo, “desequilibrio romántico”, se suicida to la banda, por desamores.</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 xml:space="preserve">2º. </w:t>
      </w:r>
      <w:r>
        <w:rPr>
          <w:color w:val="000000"/>
          <w:sz w:val="26"/>
          <w:i w:val="off"/>
          <w:u w:val="none"/>
          <w:b/>
          <w:szCs w:val="26"/>
          <w:iCs w:val="off"/>
          <w:bCs/>
          <w:rFonts w:ascii="Bitstream Charter" w:hAnsi="Bitstream Charter"/>
          <w:lang w:bidi="en-US" w:eastAsia="en-US"/>
        </w:rPr>
        <w:t xml:space="preserve">LA CREACIÓN </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Concepto de Inspiración: “los poetas son los hierofantes (desveladores) de una inspiración no aprehendida. (1821- Shelley).</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Gran teórico del arte: Rudolf Aruhiem.</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Bajan las inspiraciones del cielo a la tierra.</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 xml:space="preserve">3º. </w:t>
      </w:r>
      <w:r>
        <w:rPr>
          <w:color w:val="000000"/>
          <w:sz w:val="26"/>
          <w:i w:val="off"/>
          <w:u w:val="none"/>
          <w:b/>
          <w:szCs w:val="26"/>
          <w:iCs w:val="off"/>
          <w:bCs/>
          <w:rFonts w:ascii="Bitstream Charter" w:hAnsi="Bitstream Charter"/>
          <w:lang w:bidi="en-US" w:eastAsia="en-US"/>
        </w:rPr>
        <w:t>El otro lado de la realidad</w:t>
      </w:r>
      <w:r>
        <w:rPr>
          <w:color w:val="000000"/>
          <w:sz w:val="26"/>
          <w:i w:val="off"/>
          <w:u w:val="none"/>
          <w:b w:val="off"/>
          <w:szCs w:val="26"/>
          <w:iCs w:val="off"/>
          <w:bCs w:val="off"/>
          <w:rFonts w:ascii="Bitstream Charter" w:hAnsi="Bitstream Charter"/>
          <w:lang w:bidi="en-US" w:eastAsia="en-US"/>
        </w:rPr>
        <w:t>:</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La fantasía, el sueño, la noche (“himnos de la noche” novalis, o “incubar un sueño” de Jean Paul).desnes? Ponia en su puerta cuando dormia: el poeta trabaja.??.XD</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 xml:space="preserve">4º. </w:t>
      </w:r>
      <w:r>
        <w:rPr>
          <w:color w:val="000000"/>
          <w:sz w:val="26"/>
          <w:i w:val="off"/>
          <w:u w:val="none"/>
          <w:b/>
          <w:szCs w:val="26"/>
          <w:iCs w:val="off"/>
          <w:bCs/>
          <w:rFonts w:ascii="Bitstream Charter" w:hAnsi="Bitstream Charter"/>
          <w:lang w:bidi="en-US" w:eastAsia="en-US"/>
        </w:rPr>
        <w:t>Superación del clasicismo:</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En la obra es mas importante, la expresión de la subjetividad que la armonía o el equilibrio.</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Superación de la categoría “belleza” no solo por la reivindicación de lo sublime sino por la utilización de otras formas?: lo grotesco, y lo feo: (karl rosen kranz 1853).</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 xml:space="preserve">5º. </w:t>
      </w:r>
      <w:r>
        <w:rPr>
          <w:color w:val="000000"/>
          <w:sz w:val="26"/>
          <w:i w:val="off"/>
          <w:u w:val="none"/>
          <w:b/>
          <w:szCs w:val="26"/>
          <w:iCs w:val="off"/>
          <w:bCs/>
          <w:rFonts w:ascii="Bitstream Charter" w:hAnsi="Bitstream Charter"/>
          <w:lang w:bidi="en-US" w:eastAsia="en-US"/>
        </w:rPr>
        <w:t>La afirmación plena de la</w:t>
      </w:r>
      <w:r>
        <w:rPr>
          <w:color w:val="000000"/>
          <w:sz w:val="26"/>
          <w:i w:val="off"/>
          <w:u w:val="single"/>
          <w:b/>
          <w:szCs w:val="26"/>
          <w:iCs w:val="off"/>
          <w:bCs/>
          <w:rFonts w:ascii="Bitstream Charter" w:hAnsi="Bitstream Charter"/>
          <w:lang w:bidi="en-US" w:eastAsia="en-US"/>
        </w:rPr>
        <w:t xml:space="preserve"> Libertad creativa:</w:t>
      </w:r>
      <w:r>
        <w:rPr>
          <w:color w:val="000000"/>
          <w:sz w:val="26"/>
          <w:i w:val="off"/>
          <w:u w:val="none"/>
          <w:b w:val="off"/>
          <w:szCs w:val="26"/>
          <w:iCs w:val="off"/>
          <w:bCs w:val="off"/>
          <w:rFonts w:ascii="Bitstream Charter" w:hAnsi="Bitstream Charter"/>
          <w:lang w:bidi="en-US" w:eastAsia="en-US"/>
        </w:rPr>
        <w:t>(ya la conclusión)</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El creador es plenamente responsable de la obra.</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Se intensifica el carácter diferente de los artistas.</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Al final, el artista es un “asocial”, “bohemio”,”no integrado”,”alternativo”...</w:t>
      </w:r>
    </w:p>
    <w:p>
      <w:pPr>
        <w:pStyle w:val="style22"/>
        <w:tabs>
          <w:tab w:leader="none" w:pos="-60" w:val="left"/>
          <w:tab w:leader="none" w:pos="0" w:val="left"/>
          <w:tab w:leader="none" w:pos="679" w:val="left"/>
          <w:tab w:leader="none" w:pos="709" w:val="left"/>
        </w:tabs>
        <w:ind w:hanging="0" w:left="0" w:right="0"/>
        <w:spacing w:after="120" w:before="0"/>
      </w:pPr>
      <w:r>
        <w:rPr/>
      </w:r>
    </w:p>
    <w:p>
      <w:pPr>
        <w:pStyle w:val="style22"/>
        <w:tabs>
          <w:tab w:leader="none" w:pos="-60" w:val="left"/>
          <w:tab w:leader="none" w:pos="0" w:val="left"/>
          <w:tab w:leader="none" w:pos="679" w:val="left"/>
          <w:tab w:leader="none" w:pos="709" w:val="left"/>
        </w:tabs>
        <w:ind w:hanging="0" w:left="0" w:right="0"/>
        <w:spacing w:after="120" w:before="0"/>
      </w:pPr>
      <w:r>
        <w:rPr/>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single"/>
          <w:b/>
          <w:szCs w:val="26"/>
          <w:iCs w:val="off"/>
          <w:bCs/>
          <w:rFonts w:ascii="Bitstream Charter" w:hAnsi="Bitstream Charter"/>
          <w:lang w:bidi="en-US" w:eastAsia="en-US"/>
        </w:rPr>
        <w:t>15.ARTHUR SCHOPENHAUER (1888-1860).</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szCs w:val="26"/>
          <w:iCs w:val="off"/>
          <w:bCs/>
          <w:rFonts w:ascii="Bitstream Charter" w:hAnsi="Bitstream Charter"/>
          <w:lang w:bidi="en-US" w:eastAsia="en-US"/>
        </w:rPr>
        <w:t xml:space="preserve">Gran obra: </w:t>
      </w:r>
      <w:r>
        <w:rPr>
          <w:color w:val="000000"/>
          <w:sz w:val="26"/>
          <w:i w:val="off"/>
          <w:u w:val="none"/>
          <w:b w:val="off"/>
          <w:szCs w:val="26"/>
          <w:iCs w:val="off"/>
          <w:bCs w:val="off"/>
          <w:rFonts w:ascii="Bitstream Charter" w:hAnsi="Bitstream Charter"/>
          <w:lang w:bidi="en-US" w:eastAsia="en-US"/>
        </w:rPr>
        <w:t>“</w:t>
      </w:r>
      <w:r>
        <w:rPr>
          <w:color w:val="000000"/>
          <w:sz w:val="26"/>
          <w:i w:val="off"/>
          <w:u w:val="single"/>
          <w:b w:val="off"/>
          <w:szCs w:val="26"/>
          <w:iCs w:val="off"/>
          <w:bCs w:val="off"/>
          <w:rFonts w:ascii="Bitstream Charter" w:hAnsi="Bitstream Charter"/>
          <w:lang w:bidi="en-US" w:eastAsia="en-US"/>
        </w:rPr>
        <w:t>El Mundo como voluntad, y como representación</w:t>
      </w:r>
      <w:r>
        <w:rPr>
          <w:color w:val="000000"/>
          <w:sz w:val="26"/>
          <w:i w:val="off"/>
          <w:u w:val="none"/>
          <w:b w:val="off"/>
          <w:szCs w:val="26"/>
          <w:iCs w:val="off"/>
          <w:bCs w:val="off"/>
          <w:rFonts w:ascii="Bitstream Charter" w:hAnsi="Bitstream Charter"/>
          <w:lang w:bidi="en-US" w:eastAsia="en-US"/>
        </w:rPr>
        <w:t>”. (ediciones: 1818-1844-1859).   (wille: voluntad; vorstelling: representación).</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w:t>
      </w:r>
      <w:r>
        <w:rPr>
          <w:color w:val="000000"/>
          <w:sz w:val="26"/>
          <w:i w:val="off"/>
          <w:u w:val="single"/>
          <w:b w:val="off"/>
          <w:szCs w:val="26"/>
          <w:iCs w:val="off"/>
          <w:bCs w:val="off"/>
          <w:rFonts w:ascii="Bitstream Charter" w:hAnsi="Bitstream Charter"/>
          <w:lang w:bidi="en-US" w:eastAsia="en-US"/>
        </w:rPr>
        <w:t>Ensayos dispersos</w:t>
      </w:r>
      <w:r>
        <w:rPr>
          <w:color w:val="000000"/>
          <w:sz w:val="26"/>
          <w:i w:val="off"/>
          <w:u w:val="none"/>
          <w:b w:val="off"/>
          <w:szCs w:val="26"/>
          <w:iCs w:val="off"/>
          <w:bCs w:val="off"/>
          <w:rFonts w:ascii="Bitstream Charter" w:hAnsi="Bitstream Charter"/>
          <w:lang w:bidi="en-US" w:eastAsia="en-US"/>
        </w:rPr>
        <w:t>”-&gt; “Parega y paralipomena”.</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 xml:space="preserve">Rechaza el </w:t>
      </w:r>
      <w:r>
        <w:rPr>
          <w:color w:val="000000"/>
          <w:sz w:val="26"/>
          <w:i w:val="off"/>
          <w:u w:val="single"/>
          <w:b w:val="off"/>
          <w:szCs w:val="26"/>
          <w:iCs w:val="off"/>
          <w:bCs w:val="off"/>
          <w:rFonts w:ascii="Bitstream Charter" w:hAnsi="Bitstream Charter"/>
          <w:lang w:bidi="en-US" w:eastAsia="en-US"/>
        </w:rPr>
        <w:t>idealismo</w:t>
      </w:r>
      <w:r>
        <w:rPr>
          <w:color w:val="000000"/>
          <w:sz w:val="26"/>
          <w:i w:val="off"/>
          <w:u w:val="none"/>
          <w:b w:val="off"/>
          <w:szCs w:val="26"/>
          <w:iCs w:val="off"/>
          <w:bCs w:val="off"/>
          <w:rFonts w:ascii="Bitstream Charter" w:hAnsi="Bitstream Charter"/>
          <w:lang w:bidi="en-US" w:eastAsia="en-US"/>
        </w:rPr>
        <w:t>.</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Pensamiento pesimista, egoista. En sentido: para una ética favorable, para los demás, afirmando el yo. (ascetismo: rechazo al mundo de los deseos, compasión, sentir lo que “el yo” también en los demás).</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szCs w:val="26"/>
          <w:iCs w:val="off"/>
          <w:bCs/>
          <w:rFonts w:ascii="Bitstream Charter" w:hAnsi="Bitstream Charter"/>
          <w:lang w:bidi="en-US" w:eastAsia="en-US"/>
        </w:rPr>
        <w:t>Influencias</w:t>
      </w:r>
      <w:r>
        <w:rPr>
          <w:color w:val="000000"/>
          <w:sz w:val="26"/>
          <w:i w:val="off"/>
          <w:u w:val="none"/>
          <w:b w:val="off"/>
          <w:szCs w:val="26"/>
          <w:iCs w:val="off"/>
          <w:bCs w:val="off"/>
          <w:rFonts w:ascii="Bitstream Charter" w:hAnsi="Bitstream Charter"/>
          <w:lang w:bidi="en-US" w:eastAsia="en-US"/>
        </w:rPr>
        <w:t>: platonismo en su obra reformulado.</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Estética kantiana, upanishads, y budismo.</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Filosofía mundana.</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szCs w:val="26"/>
          <w:iCs w:val="off"/>
          <w:bCs/>
          <w:rFonts w:ascii="Bitstream Charter" w:hAnsi="Bitstream Charter"/>
          <w:lang w:bidi="en-US" w:eastAsia="en-US"/>
        </w:rPr>
        <w:t xml:space="preserve">Sistema filosófico: </w:t>
      </w:r>
      <w:r>
        <w:rPr>
          <w:color w:val="000000"/>
          <w:sz w:val="26"/>
          <w:i w:val="off"/>
          <w:u w:val="none"/>
          <w:b w:val="off"/>
          <w:szCs w:val="26"/>
          <w:iCs w:val="off"/>
          <w:bCs w:val="off"/>
          <w:rFonts w:ascii="Bitstream Charter" w:hAnsi="Bitstream Charter"/>
          <w:lang w:bidi="en-US" w:eastAsia="en-US"/>
        </w:rPr>
        <w:t>(dos polos).</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 xml:space="preserve">-la </w:t>
      </w:r>
      <w:r>
        <w:rPr>
          <w:color w:val="000000"/>
          <w:sz w:val="26"/>
          <w:i w:val="off"/>
          <w:u w:val="single"/>
          <w:b w:val="off"/>
          <w:szCs w:val="26"/>
          <w:iCs w:val="off"/>
          <w:bCs w:val="off"/>
          <w:rFonts w:ascii="Bitstream Charter" w:hAnsi="Bitstream Charter"/>
          <w:lang w:bidi="en-US" w:eastAsia="en-US"/>
        </w:rPr>
        <w:t>voluntad</w:t>
      </w:r>
      <w:r>
        <w:rPr>
          <w:color w:val="000000"/>
          <w:sz w:val="26"/>
          <w:i w:val="off"/>
          <w:u w:val="none"/>
          <w:b w:val="off"/>
          <w:szCs w:val="26"/>
          <w:iCs w:val="off"/>
          <w:bCs w:val="off"/>
          <w:rFonts w:ascii="Bitstream Charter" w:hAnsi="Bitstream Charter"/>
          <w:lang w:bidi="en-US" w:eastAsia="en-US"/>
        </w:rPr>
        <w:t>: en sí, de todo lo Real.</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Existencia de las Ideas de Platón, fijas, eternas e inmutables (modelos de los fenómenos). Fenómenos: copias de las Ideas a partir de las cuales los seres humanos hacemos representación de las cosas.</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 xml:space="preserve">-la </w:t>
      </w:r>
      <w:r>
        <w:rPr>
          <w:color w:val="000000"/>
          <w:sz w:val="26"/>
          <w:i w:val="off"/>
          <w:u w:val="single"/>
          <w:b w:val="off"/>
          <w:szCs w:val="26"/>
          <w:iCs w:val="off"/>
          <w:bCs w:val="off"/>
          <w:rFonts w:ascii="Bitstream Charter" w:hAnsi="Bitstream Charter"/>
          <w:lang w:bidi="en-US" w:eastAsia="en-US"/>
        </w:rPr>
        <w:t>representación</w:t>
      </w:r>
      <w:r>
        <w:rPr>
          <w:color w:val="000000"/>
          <w:sz w:val="26"/>
          <w:i w:val="off"/>
          <w:u w:val="none"/>
          <w:b w:val="off"/>
          <w:szCs w:val="26"/>
          <w:iCs w:val="off"/>
          <w:bCs w:val="off"/>
          <w:rFonts w:ascii="Bitstream Charter" w:hAnsi="Bitstream Charter"/>
          <w:lang w:bidi="en-US" w:eastAsia="en-US"/>
        </w:rPr>
        <w:t>: nuestra visión (condicionada) de las cosas del mundo.</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 xml:space="preserve">((para Platón, las Ideas eran lo más alto, para schopenhawer, la </w:t>
      </w:r>
      <w:r>
        <w:rPr>
          <w:color w:val="000000"/>
          <w:sz w:val="26"/>
          <w:i w:val="off"/>
          <w:u w:val="single"/>
          <w:b w:val="off"/>
          <w:szCs w:val="26"/>
          <w:iCs w:val="off"/>
          <w:bCs w:val="off"/>
          <w:rFonts w:ascii="Bitstream Charter" w:hAnsi="Bitstream Charter"/>
          <w:lang w:bidi="en-US" w:eastAsia="en-US"/>
        </w:rPr>
        <w:t>VOLUNTAD</w:t>
      </w:r>
      <w:r>
        <w:rPr>
          <w:color w:val="000000"/>
          <w:sz w:val="26"/>
          <w:i w:val="off"/>
          <w:u w:val="none"/>
          <w:b w:val="off"/>
          <w:szCs w:val="26"/>
          <w:iCs w:val="off"/>
          <w:bCs w:val="off"/>
          <w:rFonts w:ascii="Bitstream Charter" w:hAnsi="Bitstream Charter"/>
          <w:lang w:bidi="en-US" w:eastAsia="en-US"/>
        </w:rPr>
        <w:t xml:space="preserve"> es lo que les da la vida a las Ideas)).</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La voluntad es la expansión de la vida, fuerza vital, que da lugar a todo lo existente. Voluntad de vivir. “amor”: proceso que utiliza la voluntad para unión y reproducción. Fuerza vital, la vida...</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w:t>
      </w:r>
      <w:r>
        <w:rPr>
          <w:color w:val="000000"/>
          <w:sz w:val="26"/>
          <w:i w:val="off"/>
          <w:u w:val="none"/>
          <w:b w:val="off"/>
          <w:szCs w:val="26"/>
          <w:iCs w:val="off"/>
          <w:bCs w:val="off"/>
          <w:rFonts w:ascii="Bitstream Charter" w:hAnsi="Bitstream Charter"/>
          <w:lang w:bidi="en-US" w:eastAsia="en-US"/>
        </w:rPr>
        <w:t xml:space="preserve">romper el velo de Maya -de la filosofía hinduista- para alcanzar el conocimiento de la voluntad”-&gt;  </w:t>
      </w:r>
      <w:r>
        <w:rPr>
          <w:color w:val="000000"/>
          <w:sz w:val="26"/>
          <w:i w:val="off"/>
          <w:u w:val="single"/>
          <w:b w:val="off"/>
          <w:szCs w:val="26"/>
          <w:iCs w:val="off"/>
          <w:bCs w:val="off"/>
          <w:rFonts w:ascii="Bitstream Charter" w:hAnsi="Bitstream Charter"/>
          <w:lang w:bidi="en-US" w:eastAsia="en-US"/>
        </w:rPr>
        <w:t>voluntad de vivir</w:t>
      </w:r>
      <w:r>
        <w:rPr>
          <w:color w:val="000000"/>
          <w:sz w:val="26"/>
          <w:i w:val="off"/>
          <w:u w:val="none"/>
          <w:b w:val="off"/>
          <w:szCs w:val="26"/>
          <w:iCs w:val="off"/>
          <w:bCs w:val="off"/>
          <w:rFonts w:ascii="Bitstream Charter" w:hAnsi="Bitstream Charter"/>
          <w:lang w:bidi="en-US" w:eastAsia="en-US"/>
        </w:rPr>
        <w:t xml:space="preserve">: la única dimensaón autónoma Vs filosofías idealistas de Schelling o Heggel. Se nutra de su propia sustancia, y hace de sí su alimento. </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La voluntad actúa sin motivo, sin razón causal.</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szCs w:val="26"/>
          <w:iCs w:val="off"/>
          <w:bCs/>
          <w:rFonts w:ascii="Bitstream Charter" w:hAnsi="Bitstream Charter"/>
          <w:lang w:bidi="en-US" w:eastAsia="en-US"/>
        </w:rPr>
        <w:t>-</w:t>
      </w:r>
      <w:r>
        <w:rPr>
          <w:color w:val="000000"/>
          <w:sz w:val="26"/>
          <w:i w:val="off"/>
          <w:u w:val="single"/>
          <w:b/>
          <w:szCs w:val="26"/>
          <w:iCs w:val="off"/>
          <w:bCs/>
          <w:rFonts w:ascii="Bitstream Charter" w:hAnsi="Bitstream Charter"/>
          <w:lang w:bidi="en-US" w:eastAsia="en-US"/>
        </w:rPr>
        <w:t>El arte</w:t>
      </w:r>
      <w:r>
        <w:rPr>
          <w:color w:val="000000"/>
          <w:sz w:val="26"/>
          <w:i w:val="off"/>
          <w:u w:val="none"/>
          <w:b w:val="off"/>
          <w:szCs w:val="26"/>
          <w:iCs w:val="off"/>
          <w:bCs w:val="off"/>
          <w:rFonts w:ascii="Bitstream Charter" w:hAnsi="Bitstream Charter"/>
          <w:lang w:bidi="en-US" w:eastAsia="en-US"/>
        </w:rPr>
        <w:t xml:space="preserve">: tiene virtud de representar las cosas. Es expresión de lo eterno, de lo inmutable. </w:t>
      </w:r>
      <w:r>
        <w:rPr>
          <w:color w:val="000000"/>
          <w:sz w:val="26"/>
          <w:i w:val="off"/>
          <w:u w:val="single"/>
          <w:b w:val="off"/>
          <w:szCs w:val="26"/>
          <w:iCs w:val="off"/>
          <w:bCs w:val="off"/>
          <w:rFonts w:ascii="Bitstream Charter" w:hAnsi="Bitstream Charter"/>
          <w:lang w:bidi="en-US" w:eastAsia="en-US"/>
        </w:rPr>
        <w:t>Expresión de las Ideas</w:t>
      </w:r>
      <w:r>
        <w:rPr>
          <w:color w:val="000000"/>
          <w:sz w:val="26"/>
          <w:i w:val="off"/>
          <w:u w:val="none"/>
          <w:b w:val="off"/>
          <w:szCs w:val="26"/>
          <w:iCs w:val="off"/>
          <w:bCs w:val="off"/>
          <w:rFonts w:ascii="Bitstream Charter" w:hAnsi="Bitstream Charter"/>
          <w:lang w:bidi="en-US" w:eastAsia="en-US"/>
        </w:rPr>
        <w:t xml:space="preserve">. Manifestación de las Ideas. Gracias a la voluntad, se describen las formas eternas de las cosas. </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w:t>
      </w:r>
      <w:r>
        <w:rPr>
          <w:color w:val="000000"/>
          <w:sz w:val="26"/>
          <w:i w:val="off"/>
          <w:u w:val="single"/>
          <w:b w:val="off"/>
          <w:szCs w:val="26"/>
          <w:iCs w:val="off"/>
          <w:bCs w:val="off"/>
          <w:rFonts w:ascii="Bitstream Charter" w:hAnsi="Bitstream Charter"/>
          <w:lang w:bidi="en-US" w:eastAsia="en-US"/>
        </w:rPr>
        <w:t>El arte</w:t>
      </w:r>
      <w:r>
        <w:rPr>
          <w:color w:val="000000"/>
          <w:sz w:val="26"/>
          <w:i w:val="off"/>
          <w:u w:val="none"/>
          <w:b w:val="off"/>
          <w:szCs w:val="26"/>
          <w:iCs w:val="off"/>
          <w:bCs w:val="off"/>
          <w:rFonts w:ascii="Bitstream Charter" w:hAnsi="Bitstream Charter"/>
          <w:lang w:bidi="en-US" w:eastAsia="en-US"/>
        </w:rPr>
        <w:t xml:space="preserve"> es la </w:t>
      </w:r>
      <w:r>
        <w:rPr>
          <w:color w:val="000000"/>
          <w:sz w:val="26"/>
          <w:i w:val="off"/>
          <w:u w:val="single"/>
          <w:b w:val="off"/>
          <w:szCs w:val="26"/>
          <w:iCs w:val="off"/>
          <w:bCs w:val="off"/>
          <w:rFonts w:ascii="Bitstream Charter" w:hAnsi="Bitstream Charter"/>
          <w:lang w:bidi="en-US" w:eastAsia="en-US"/>
        </w:rPr>
        <w:t>forma suprema o metafísica</w:t>
      </w:r>
      <w:r>
        <w:rPr>
          <w:color w:val="000000"/>
          <w:sz w:val="26"/>
          <w:i w:val="off"/>
          <w:u w:val="none"/>
          <w:b w:val="off"/>
          <w:szCs w:val="26"/>
          <w:iCs w:val="off"/>
          <w:bCs w:val="off"/>
          <w:rFonts w:ascii="Bitstream Charter" w:hAnsi="Bitstream Charter"/>
          <w:lang w:bidi="en-US" w:eastAsia="en-US"/>
        </w:rPr>
        <w:t xml:space="preserve"> (por encima de los fenómenos) de </w:t>
      </w:r>
      <w:r>
        <w:rPr>
          <w:color w:val="000000"/>
          <w:sz w:val="26"/>
          <w:i w:val="off"/>
          <w:u w:val="single"/>
          <w:b w:val="off"/>
          <w:szCs w:val="26"/>
          <w:iCs w:val="off"/>
          <w:bCs w:val="off"/>
          <w:rFonts w:ascii="Bitstream Charter" w:hAnsi="Bitstream Charter"/>
          <w:lang w:bidi="en-US" w:eastAsia="en-US"/>
        </w:rPr>
        <w:t>conocimiento</w:t>
      </w:r>
      <w:r>
        <w:rPr>
          <w:color w:val="000000"/>
          <w:sz w:val="26"/>
          <w:i w:val="off"/>
          <w:u w:val="none"/>
          <w:b w:val="off"/>
          <w:szCs w:val="26"/>
          <w:iCs w:val="off"/>
          <w:bCs w:val="off"/>
          <w:rFonts w:ascii="Bitstream Charter" w:hAnsi="Bitstream Charter"/>
          <w:lang w:bidi="en-US" w:eastAsia="en-US"/>
        </w:rPr>
        <w:t>.</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single"/>
          <w:b w:val="off"/>
          <w:szCs w:val="26"/>
          <w:iCs w:val="off"/>
          <w:bCs w:val="off"/>
          <w:rFonts w:ascii="Bitstream Charter" w:hAnsi="Bitstream Charter"/>
          <w:lang w:bidi="en-US" w:eastAsia="en-US"/>
        </w:rPr>
        <w:t>El conjunto de las artes</w:t>
      </w:r>
      <w:r>
        <w:rPr>
          <w:color w:val="000000"/>
          <w:sz w:val="26"/>
          <w:i w:val="off"/>
          <w:u w:val="none"/>
          <w:b w:val="off"/>
          <w:szCs w:val="26"/>
          <w:iCs w:val="off"/>
          <w:bCs w:val="off"/>
          <w:rFonts w:ascii="Bitstream Charter" w:hAnsi="Bitstream Charter"/>
          <w:lang w:bidi="en-US" w:eastAsia="en-US"/>
        </w:rPr>
        <w:t xml:space="preserve">: (como Heggel) arquitectura, pintura, poesía, y poesía-tragedia, que es la manifestación suprema de la poesía. Expresa el carácter conflictivo sustentante de lo real. La </w:t>
      </w:r>
      <w:r>
        <w:rPr>
          <w:color w:val="000000"/>
          <w:sz w:val="26"/>
          <w:i w:val="off"/>
          <w:u w:val="single"/>
          <w:b w:val="off"/>
          <w:szCs w:val="26"/>
          <w:iCs w:val="off"/>
          <w:bCs w:val="off"/>
          <w:rFonts w:ascii="Bitstream Charter" w:hAnsi="Bitstream Charter"/>
          <w:lang w:bidi="en-US" w:eastAsia="en-US"/>
        </w:rPr>
        <w:t>tragedia</w:t>
      </w:r>
      <w:r>
        <w:rPr>
          <w:color w:val="000000"/>
          <w:sz w:val="26"/>
          <w:i w:val="off"/>
          <w:u w:val="none"/>
          <w:b w:val="off"/>
          <w:szCs w:val="26"/>
          <w:iCs w:val="off"/>
          <w:bCs w:val="off"/>
          <w:rFonts w:ascii="Bitstream Charter" w:hAnsi="Bitstream Charter"/>
          <w:lang w:bidi="en-US" w:eastAsia="en-US"/>
        </w:rPr>
        <w:t xml:space="preserve"> es la lucha de la voluntad consigo misma. Produce un efecto impactante. Produce con su contemplación (de la tragedia) desgarro y dolor. Vemos con ella lo verdadero, lo </w:t>
      </w:r>
      <w:r>
        <w:rPr>
          <w:color w:val="000000"/>
          <w:sz w:val="26"/>
          <w:i w:val="off"/>
          <w:u w:val="single"/>
          <w:b w:val="off"/>
          <w:szCs w:val="26"/>
          <w:iCs w:val="off"/>
          <w:bCs w:val="off"/>
          <w:rFonts w:ascii="Bitstream Charter" w:hAnsi="Bitstream Charter"/>
          <w:lang w:bidi="en-US" w:eastAsia="en-US"/>
        </w:rPr>
        <w:t>real</w:t>
      </w:r>
      <w:r>
        <w:rPr>
          <w:color w:val="000000"/>
          <w:sz w:val="26"/>
          <w:i w:val="off"/>
          <w:u w:val="none"/>
          <w:b w:val="off"/>
          <w:szCs w:val="26"/>
          <w:iCs w:val="off"/>
          <w:bCs w:val="off"/>
          <w:rFonts w:ascii="Bitstream Charter" w:hAnsi="Bitstream Charter"/>
          <w:lang w:bidi="en-US" w:eastAsia="en-US"/>
        </w:rPr>
        <w:t xml:space="preserve">. </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single"/>
          <w:b/>
          <w:szCs w:val="26"/>
          <w:iCs w:val="off"/>
          <w:bCs/>
          <w:rFonts w:ascii="Bitstream Charter" w:hAnsi="Bitstream Charter"/>
          <w:lang w:bidi="en-US" w:eastAsia="en-US"/>
        </w:rPr>
        <w:t>-Música</w:t>
      </w:r>
      <w:r>
        <w:rPr>
          <w:color w:val="000000"/>
          <w:sz w:val="26"/>
          <w:i w:val="off"/>
          <w:u w:val="none"/>
          <w:b w:val="off"/>
          <w:szCs w:val="26"/>
          <w:iCs w:val="off"/>
          <w:bCs w:val="off"/>
          <w:rFonts w:ascii="Bitstream Charter" w:hAnsi="Bitstream Charter"/>
          <w:lang w:bidi="en-US" w:eastAsia="en-US"/>
        </w:rPr>
        <w:t>: (el carácter excepcional). De la música pura no hay representación.</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Su fluido dinamismo le permite alcanzar directamente la voluntad. (sin necesidad de pasar por las Ideas y sus representaciones, como las otras artes).</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 xml:space="preserve">Es la </w:t>
      </w:r>
      <w:r>
        <w:rPr>
          <w:color w:val="000000"/>
          <w:sz w:val="26"/>
          <w:i w:val="off"/>
          <w:u w:val="single"/>
          <w:b w:val="off"/>
          <w:szCs w:val="26"/>
          <w:iCs w:val="off"/>
          <w:bCs w:val="off"/>
          <w:rFonts w:ascii="Bitstream Charter" w:hAnsi="Bitstream Charter"/>
          <w:lang w:bidi="en-US" w:eastAsia="en-US"/>
        </w:rPr>
        <w:t>objetivación de la voluntad</w:t>
      </w:r>
      <w:r>
        <w:rPr>
          <w:color w:val="000000"/>
          <w:sz w:val="26"/>
          <w:i w:val="off"/>
          <w:u w:val="none"/>
          <w:b w:val="off"/>
          <w:szCs w:val="26"/>
          <w:iCs w:val="off"/>
          <w:bCs w:val="off"/>
          <w:rFonts w:ascii="Bitstream Charter" w:hAnsi="Bitstream Charter"/>
          <w:lang w:bidi="en-US" w:eastAsia="en-US"/>
        </w:rPr>
        <w:t>.</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Articula el conjunto de elementos que aparecen en las otras artes.</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Sentimiento en estado puro. El arte es la pura interioridad. La voluntad es su íntimo querer?.</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szCs w:val="26"/>
          <w:iCs w:val="off"/>
          <w:bCs/>
          <w:rFonts w:ascii="Bitstream Charter" w:hAnsi="Bitstream Charter"/>
          <w:lang w:bidi="en-US" w:eastAsia="en-US"/>
        </w:rPr>
        <w:t xml:space="preserve">El arte como catarsis y creación: </w:t>
      </w:r>
      <w:r>
        <w:rPr>
          <w:color w:val="000000"/>
          <w:sz w:val="26"/>
          <w:i w:val="off"/>
          <w:u w:val="single"/>
          <w:b/>
          <w:szCs w:val="26"/>
          <w:iCs w:val="off"/>
          <w:bCs/>
          <w:rFonts w:ascii="Bitstream Charter" w:hAnsi="Bitstream Charter"/>
          <w:lang w:bidi="en-US" w:eastAsia="en-US"/>
        </w:rPr>
        <w:t>el genio:</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 xml:space="preserve">-Función liberadora: contemplar la vida, y no solo vivirla. (como la contemplación estética de </w:t>
      </w:r>
      <w:r>
        <w:rPr>
          <w:color w:val="000000"/>
          <w:sz w:val="26"/>
          <w:i w:val="off"/>
          <w:u w:val="single"/>
          <w:b w:val="off"/>
          <w:szCs w:val="26"/>
          <w:iCs w:val="off"/>
          <w:bCs w:val="off"/>
          <w:rFonts w:ascii="Bitstream Charter" w:hAnsi="Bitstream Charter"/>
          <w:lang w:bidi="en-US" w:eastAsia="en-US"/>
        </w:rPr>
        <w:t>Kant</w:t>
      </w:r>
      <w:r>
        <w:rPr>
          <w:color w:val="000000"/>
          <w:sz w:val="26"/>
          <w:i w:val="off"/>
          <w:u w:val="none"/>
          <w:b w:val="off"/>
          <w:szCs w:val="26"/>
          <w:iCs w:val="off"/>
          <w:bCs w:val="off"/>
          <w:rFonts w:ascii="Bitstream Charter" w:hAnsi="Bitstream Charter"/>
          <w:lang w:bidi="en-US" w:eastAsia="en-US"/>
        </w:rPr>
        <w:t>).</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-El arte “puro ojo del mundo”, mirada perturbadora por el deseo, contemplación desinteresada (kant).</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-Placer estético: se alcanza al romper el curso aparencial (de representación) de necesidades y deseos. Consiste en la interna cadena de necesidades que nos liga a la vida.</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-Contemplación estética: es propia del artista en cuanto Genio. Actua de forma intuitiva (no reflexiva) y en concreto por la INSPIRACIÓN (productiva). Debe haber generalidad y capacidad de contemplación también en el hombre común ((receptiva: otra vez Kant)).</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Liberación del arte/ la liberación estética: es sólo temporal. Una vez acaba el plano fenoménico de la vida, se vuelve al plano de las Ideas.</w:t>
      </w:r>
    </w:p>
    <w:p>
      <w:pPr>
        <w:pStyle w:val="style22"/>
        <w:tabs>
          <w:tab w:leader="none" w:pos="-60" w:val="left"/>
          <w:tab w:leader="none" w:pos="0" w:val="left"/>
          <w:tab w:leader="none" w:pos="679" w:val="left"/>
          <w:tab w:leader="none" w:pos="709" w:val="left"/>
        </w:tabs>
        <w:ind w:hanging="0" w:left="0" w:right="0"/>
        <w:spacing w:after="120" w:before="0"/>
      </w:pPr>
      <w:r>
        <w:rPr/>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u w:val="single"/>
          <w:b/>
          <w:szCs w:val="26"/>
          <w:iCs/>
          <w:bCs/>
          <w:rFonts w:ascii="Bitstream Charter" w:hAnsi="Bitstream Charter"/>
          <w:lang w:bidi="en-US" w:eastAsia="en-US"/>
        </w:rPr>
        <w:t>17.Richard Wagner. (1813-1883): “la noción de la obra de arte total”.</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Músico, compositor, estético.</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single"/>
          <w:b w:val="off"/>
          <w:szCs w:val="26"/>
          <w:iCs w:val="off"/>
          <w:bCs w:val="off"/>
          <w:rFonts w:ascii="Bitstream Charter" w:hAnsi="Bitstream Charter"/>
          <w:lang w:bidi="en-US" w:eastAsia="en-US"/>
        </w:rPr>
        <w:t>El Wagner teórico:</w:t>
      </w:r>
      <w:r>
        <w:rPr>
          <w:color w:val="000000"/>
          <w:sz w:val="26"/>
          <w:i w:val="off"/>
          <w:u w:val="none"/>
          <w:b w:val="off"/>
          <w:szCs w:val="26"/>
          <w:iCs w:val="off"/>
          <w:bCs w:val="off"/>
          <w:rFonts w:ascii="Bitstream Charter" w:hAnsi="Bitstream Charter"/>
          <w:lang w:bidi="en-US" w:eastAsia="en-US"/>
        </w:rPr>
        <w:t xml:space="preserve"> (3partes).</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szCs w:val="26"/>
          <w:iCs w:val="off"/>
          <w:bCs/>
          <w:rFonts w:ascii="Bitstream Charter" w:hAnsi="Bitstream Charter"/>
          <w:lang w:bidi="en-US" w:eastAsia="en-US"/>
        </w:rPr>
        <w:t>I- El “drama musical”: como síntesis de géneros (pintura, literatura, drama-teatro).</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szCs w:val="26"/>
          <w:iCs w:val="off"/>
          <w:bCs/>
          <w:rFonts w:ascii="Bitstream Charter" w:hAnsi="Bitstream Charter"/>
          <w:lang w:bidi="en-US" w:eastAsia="en-US"/>
        </w:rPr>
        <w:t>Obras</w:t>
      </w:r>
      <w:r>
        <w:rPr>
          <w:color w:val="000000"/>
          <w:sz w:val="26"/>
          <w:i w:val="off"/>
          <w:u w:val="none"/>
          <w:b w:val="off"/>
          <w:szCs w:val="26"/>
          <w:iCs w:val="off"/>
          <w:bCs w:val="off"/>
          <w:rFonts w:ascii="Bitstream Charter" w:hAnsi="Bitstream Charter"/>
          <w:lang w:bidi="en-US" w:eastAsia="en-US"/>
        </w:rPr>
        <w:t>: “</w:t>
      </w:r>
      <w:r>
        <w:rPr>
          <w:color w:val="000000"/>
          <w:sz w:val="26"/>
          <w:i w:val="off"/>
          <w:u w:val="single"/>
          <w:b w:val="off"/>
          <w:szCs w:val="26"/>
          <w:iCs w:val="off"/>
          <w:bCs w:val="off"/>
          <w:rFonts w:ascii="Bitstream Charter" w:hAnsi="Bitstream Charter"/>
          <w:lang w:bidi="en-US" w:eastAsia="en-US"/>
        </w:rPr>
        <w:t>La obra de arte del futuro</w:t>
      </w:r>
      <w:r>
        <w:rPr>
          <w:color w:val="000000"/>
          <w:sz w:val="26"/>
          <w:i w:val="off"/>
          <w:u w:val="none"/>
          <w:b w:val="off"/>
          <w:szCs w:val="26"/>
          <w:iCs w:val="off"/>
          <w:bCs w:val="off"/>
          <w:rFonts w:ascii="Bitstream Charter" w:hAnsi="Bitstream Charter"/>
          <w:lang w:bidi="en-US" w:eastAsia="en-US"/>
        </w:rPr>
        <w:t>” (1849).</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single"/>
          <w:b w:val="off"/>
          <w:szCs w:val="26"/>
          <w:iCs w:val="off"/>
          <w:bCs w:val="off"/>
          <w:rFonts w:ascii="Bitstream Charter" w:hAnsi="Bitstream Charter"/>
          <w:lang w:bidi="en-US" w:eastAsia="en-US"/>
        </w:rPr>
        <w:t>“</w:t>
      </w:r>
      <w:r>
        <w:rPr>
          <w:color w:val="000000"/>
          <w:sz w:val="26"/>
          <w:i w:val="off"/>
          <w:u w:val="single"/>
          <w:b w:val="off"/>
          <w:szCs w:val="26"/>
          <w:iCs w:val="off"/>
          <w:bCs w:val="off"/>
          <w:rFonts w:ascii="Bitstream Charter" w:hAnsi="Bitstream Charter"/>
          <w:lang w:bidi="en-US" w:eastAsia="en-US"/>
        </w:rPr>
        <w:t xml:space="preserve">La ópera y el drama” </w:t>
      </w:r>
      <w:r>
        <w:rPr>
          <w:color w:val="000000"/>
          <w:sz w:val="26"/>
          <w:i w:val="off"/>
          <w:u w:val="none"/>
          <w:b w:val="off"/>
          <w:szCs w:val="26"/>
          <w:iCs w:val="off"/>
          <w:bCs w:val="off"/>
          <w:rFonts w:ascii="Bitstream Charter" w:hAnsi="Bitstream Charter"/>
          <w:lang w:bidi="en-US" w:eastAsia="en-US"/>
        </w:rPr>
        <w:t>(1851).</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modelo del drama musical “la tragedia griega” (fusiona: música, teatro, poesía y artes visuales). Con dimensión de futuro.</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Nace la idea de “obra de arte total” (das Gesamt Kunst wekk). Es la síntesis de géneros, pero como propuesta y con un ideal. Busca un ideal que pueda expresar sus ideas artísticas. Unidad de la obra como expresión de las ideas artísticas. (aún no ha leido a schopenhauer)...</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w:t>
      </w:r>
      <w:r>
        <w:rPr>
          <w:color w:val="000000"/>
          <w:sz w:val="26"/>
          <w:i w:val="off"/>
          <w:u w:val="none"/>
          <w:b w:val="off"/>
          <w:szCs w:val="26"/>
          <w:iCs w:val="off"/>
          <w:bCs w:val="off"/>
          <w:rFonts w:ascii="Bitstream Charter" w:hAnsi="Bitstream Charter"/>
          <w:lang w:bidi="en-US" w:eastAsia="en-US"/>
        </w:rPr>
        <w:t>Síntesis de géneros” unión de danza, música y poesía, establecidos primero en la lírica, y en el drama de la forma más comprensible: drama musical, o “drama lírico”. Síntesis del egoísmo y el comunismo.</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szCs w:val="26"/>
          <w:iCs w:val="off"/>
          <w:bCs/>
          <w:rFonts w:ascii="Bitstream Charter" w:hAnsi="Bitstream Charter"/>
          <w:lang w:bidi="en-US" w:eastAsia="en-US"/>
        </w:rPr>
        <w:t>II- (nexo) teoría y composición.</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 xml:space="preserve">En 1854, lee “El mundo como voluntad y representación” (de </w:t>
      </w:r>
      <w:r>
        <w:rPr/>
        <w:t>Schopenhauer)</w:t>
      </w:r>
      <w:r>
        <w:rPr>
          <w:color w:val="000000"/>
          <w:sz w:val="26"/>
          <w:i w:val="off"/>
          <w:u w:val="none"/>
          <w:b w:val="off"/>
          <w:szCs w:val="26"/>
          <w:iCs w:val="off"/>
          <w:bCs w:val="off"/>
          <w:rFonts w:ascii="Bitstream Charter" w:hAnsi="Bitstream Charter"/>
          <w:lang w:bidi="en-US" w:eastAsia="en-US"/>
        </w:rPr>
        <w:t>. Realiza el primer esbozo de “</w:t>
      </w:r>
      <w:r>
        <w:rPr>
          <w:color w:val="000000"/>
          <w:sz w:val="26"/>
          <w:i w:val="off"/>
          <w:u w:val="single"/>
          <w:b w:val="off"/>
          <w:szCs w:val="26"/>
          <w:iCs w:val="off"/>
          <w:bCs w:val="off"/>
          <w:rFonts w:ascii="Bitstream Charter" w:hAnsi="Bitstream Charter"/>
          <w:lang w:bidi="en-US" w:eastAsia="en-US"/>
        </w:rPr>
        <w:t>Tristán e Isolda</w:t>
      </w:r>
      <w:r>
        <w:rPr>
          <w:color w:val="000000"/>
          <w:sz w:val="26"/>
          <w:i w:val="off"/>
          <w:u w:val="none"/>
          <w:b w:val="off"/>
          <w:szCs w:val="26"/>
          <w:iCs w:val="off"/>
          <w:bCs w:val="off"/>
          <w:rFonts w:ascii="Bitstream Charter" w:hAnsi="Bitstream Charter"/>
          <w:lang w:bidi="en-US" w:eastAsia="en-US"/>
        </w:rPr>
        <w:t>”. (publicado en 1865).</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(Plantea él mismo este nexo entre sus escritos). Su proceso de lectura le lleva a la concepción de que:</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-el drama musical sería la representación musical de la Idea: (influencia de Schopenhauer que pone a la música, por encima de las ideas): el Leimotiv (“motivo conductor” de la composición). Acordes disonantes?</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 xml:space="preserve">Transformación de los espacios de representación. Creación de un nuevo teatro: Bayreuth (1876). </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szCs w:val="26"/>
          <w:iCs w:val="off"/>
          <w:bCs/>
          <w:rFonts w:ascii="Bitstream Charter" w:hAnsi="Bitstream Charter"/>
          <w:lang w:bidi="en-US" w:eastAsia="en-US"/>
        </w:rPr>
        <w:t>III- El espíritu de Wagner.</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El cine.  Reforzado a través de la tecnología, utilización de tecnologías de la imagen en la propia representación.</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Robert Wilson: la vida de Simon Freud (1969).</w:t>
      </w:r>
    </w:p>
    <w:p>
      <w:pPr>
        <w:pStyle w:val="style22"/>
        <w:tabs>
          <w:tab w:leader="none" w:pos="-60" w:val="left"/>
          <w:tab w:leader="none" w:pos="0" w:val="left"/>
          <w:tab w:leader="none" w:pos="679" w:val="left"/>
          <w:tab w:leader="none" w:pos="709" w:val="left"/>
        </w:tabs>
        <w:ind w:hanging="0" w:left="0" w:right="0"/>
        <w:spacing w:after="120" w:before="0"/>
      </w:pPr>
      <w:r>
        <w:rPr/>
      </w:r>
    </w:p>
    <w:p>
      <w:pPr>
        <w:pStyle w:val="style22"/>
        <w:numPr>
          <w:ilvl w:val="0"/>
          <w:numId w:val="7"/>
        </w:numPr>
        <w:tabs>
          <w:tab w:leader="none" w:pos="-60" w:val="left"/>
          <w:tab w:leader="none" w:pos="0" w:val="left"/>
          <w:tab w:leader="none" w:pos="679" w:val="left"/>
          <w:tab w:leader="none" w:pos="709" w:val="left"/>
        </w:tabs>
        <w:ind w:hanging="0" w:left="0" w:right="0"/>
        <w:spacing w:after="120" w:before="0"/>
      </w:pPr>
      <w:r>
        <w:rPr>
          <w:color w:val="000000"/>
          <w:sz w:val="26"/>
          <w:i w:val="off"/>
          <w:u w:val="single"/>
          <w:b/>
          <w:szCs w:val="26"/>
          <w:iCs w:val="off"/>
          <w:bCs/>
          <w:rFonts w:ascii="Bitstream Charter" w:hAnsi="Bitstream Charter"/>
          <w:lang w:bidi="en-US" w:eastAsia="en-US"/>
        </w:rPr>
        <w:t>Ch. Baudelaire (1821-1867).</w:t>
      </w:r>
    </w:p>
    <w:p>
      <w:pPr>
        <w:pStyle w:val="style22"/>
        <w:tabs>
          <w:tab w:leader="none" w:pos="-60" w:val="left"/>
          <w:tab w:leader="none" w:pos="0" w:val="left"/>
          <w:tab w:leader="none" w:pos="679" w:val="left"/>
          <w:tab w:leader="none" w:pos="709" w:val="left"/>
        </w:tabs>
        <w:ind w:hanging="0" w:left="0" w:right="0"/>
        <w:spacing w:after="120" w:before="0"/>
      </w:pPr>
      <w:r>
        <w:rPr>
          <w:u w:val="none"/>
          <w:b w:val="off"/>
          <w:bCs w:val="off"/>
        </w:rPr>
        <w:t xml:space="preserve">Las influencias más importantes sobre él fueron </w:t>
      </w:r>
      <w:hyperlink r:id="rId4">
        <w:r>
          <w:rPr>
            <w:u w:val="none"/>
            <w:b w:val="off"/>
            <w:bCs w:val="off"/>
            <w:rStyle w:val="style19"/>
          </w:rPr>
          <w:t>Théophile Gautier</w:t>
        </w:r>
      </w:hyperlink>
      <w:r>
        <w:rPr>
          <w:u w:val="none"/>
          <w:b w:val="off"/>
          <w:bCs w:val="off"/>
        </w:rPr>
        <w:t xml:space="preserve">, </w:t>
      </w:r>
      <w:hyperlink r:id="rId5">
        <w:r>
          <w:rPr>
            <w:u w:val="none"/>
            <w:b w:val="off"/>
            <w:bCs w:val="off"/>
            <w:rStyle w:val="style19"/>
          </w:rPr>
          <w:t>Joseph de Maistre</w:t>
        </w:r>
      </w:hyperlink>
      <w:r>
        <w:rPr>
          <w:u w:val="none"/>
          <w:b w:val="off"/>
          <w:bCs w:val="off"/>
        </w:rPr>
        <w:t xml:space="preserve"> (de quien dijo que le había enseñado a pensar) y, en particular, </w:t>
      </w:r>
      <w:hyperlink r:id="rId6">
        <w:r>
          <w:rPr>
            <w:u w:val="none"/>
            <w:b w:val="off"/>
            <w:bCs w:val="off"/>
            <w:rStyle w:val="style19"/>
          </w:rPr>
          <w:t>Edgar Allan Poe</w:t>
        </w:r>
      </w:hyperlink>
      <w:r>
        <w:rPr>
          <w:u w:val="none"/>
          <w:b w:val="off"/>
          <w:bCs w:val="off"/>
        </w:rPr>
        <w:t>, a quien tradujo extensamente.</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Es el mas importante de la modernidad: Poeta y profesor, crítico de arte. La teoría no es exclusiva de los teóricos,. Se plantea que la teoría es campo abierto al mundo. Estética moderna.</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Autodidacta. Sitio o paseo del viaje, de la ciudad.</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Sus viajes a las américas, 1841 +-: vengo sin un duro, pero con la sabiduría en el bolsillo. Ya en 1845 se estabiliza, y se hace crítico de arte en los periódicos. (Primeras críticas de Lessing o Diderot).</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single"/>
          <w:b/>
          <w:szCs w:val="26"/>
          <w:iCs w:val="off"/>
          <w:bCs/>
          <w:rFonts w:ascii="Bitstream Charter" w:hAnsi="Bitstream Charter"/>
          <w:lang w:bidi="en-US" w:eastAsia="en-US"/>
        </w:rPr>
        <w:t>Poeta</w:t>
      </w:r>
      <w:r>
        <w:rPr>
          <w:color w:val="000000"/>
          <w:sz w:val="26"/>
          <w:i w:val="off"/>
          <w:u w:val="none"/>
          <w:b w:val="off"/>
          <w:szCs w:val="26"/>
          <w:iCs w:val="off"/>
          <w:bCs w:val="off"/>
          <w:rFonts w:ascii="Bitstream Charter" w:hAnsi="Bitstream Charter"/>
          <w:lang w:bidi="en-US" w:eastAsia="en-US"/>
        </w:rPr>
        <w:t>: 1851: primeros 11 poemas, “</w:t>
      </w:r>
      <w:r>
        <w:rPr>
          <w:color w:val="000000"/>
          <w:sz w:val="26"/>
          <w:i w:val="off"/>
          <w:u w:val="single"/>
          <w:b w:val="off"/>
          <w:szCs w:val="26"/>
          <w:iCs w:val="off"/>
          <w:bCs w:val="off"/>
          <w:rFonts w:ascii="Bitstream Charter" w:hAnsi="Bitstream Charter"/>
          <w:lang w:bidi="en-US" w:eastAsia="en-US"/>
        </w:rPr>
        <w:t>les limbes</w:t>
      </w:r>
      <w:r>
        <w:rPr>
          <w:color w:val="000000"/>
          <w:sz w:val="26"/>
          <w:i w:val="off"/>
          <w:u w:val="none"/>
          <w:b w:val="off"/>
          <w:szCs w:val="26"/>
          <w:iCs w:val="off"/>
          <w:bCs w:val="off"/>
          <w:rFonts w:ascii="Bitstream Charter" w:hAnsi="Bitstream Charter"/>
          <w:lang w:bidi="en-US" w:eastAsia="en-US"/>
        </w:rPr>
        <w:t>”, en una revista. Las lesbianas, es el título también de alguno del los poemas que constarán en el libro del que hablaré a continuación.</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ab/>
        <w:t>1855: publica 18 poemas titulados “</w:t>
      </w:r>
      <w:r>
        <w:rPr>
          <w:color w:val="000000"/>
          <w:sz w:val="26"/>
          <w:i w:val="off"/>
          <w:u w:val="single"/>
          <w:b w:val="off"/>
          <w:szCs w:val="26"/>
          <w:iCs w:val="off"/>
          <w:bCs w:val="off"/>
          <w:rFonts w:ascii="Bitstream Charter" w:hAnsi="Bitstream Charter"/>
          <w:lang w:bidi="en-US" w:eastAsia="en-US"/>
        </w:rPr>
        <w:t>las flores del mal</w:t>
      </w:r>
      <w:r>
        <w:rPr>
          <w:color w:val="000000"/>
          <w:sz w:val="26"/>
          <w:i w:val="off"/>
          <w:u w:val="none"/>
          <w:b w:val="off"/>
          <w:szCs w:val="26"/>
          <w:iCs w:val="off"/>
          <w:bCs w:val="off"/>
          <w:rFonts w:ascii="Bitstream Charter" w:hAnsi="Bitstream Charter"/>
          <w:lang w:bidi="en-US" w:eastAsia="en-US"/>
        </w:rPr>
        <w:t>”, que será el titulo de un libro que publicará en 1857. eran poemas transgresores, frente a las buenas costumbres y moral de la época. Se suprimen 6 poemas, “los seis poemas condenados de los filósofos del mal”.</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ab/>
        <w:t>En 1861: la segunda edición incluye 35 poemas nuevos eliminando los 6 condenados. “</w:t>
      </w:r>
      <w:r>
        <w:rPr>
          <w:color w:val="000000"/>
          <w:sz w:val="26"/>
          <w:i w:val="off"/>
          <w:u w:val="single"/>
          <w:b w:val="off"/>
          <w:szCs w:val="26"/>
          <w:iCs w:val="off"/>
          <w:bCs w:val="off"/>
          <w:rFonts w:ascii="Bitstream Charter" w:hAnsi="Bitstream Charter"/>
          <w:lang w:bidi="en-US" w:eastAsia="en-US"/>
        </w:rPr>
        <w:t>los pequeños poemas en prosa</w:t>
      </w:r>
      <w:r>
        <w:rPr>
          <w:color w:val="000000"/>
          <w:sz w:val="26"/>
          <w:i w:val="off"/>
          <w:u w:val="none"/>
          <w:b w:val="off"/>
          <w:szCs w:val="26"/>
          <w:iCs w:val="off"/>
          <w:bCs w:val="off"/>
          <w:rFonts w:ascii="Bitstream Charter" w:hAnsi="Bitstream Charter"/>
          <w:lang w:bidi="en-US" w:eastAsia="en-US"/>
        </w:rPr>
        <w:t>” en distintas revistas y después de su muerte se publican “</w:t>
      </w:r>
      <w:r>
        <w:rPr>
          <w:color w:val="000000"/>
          <w:sz w:val="26"/>
          <w:i w:val="off"/>
          <w:u w:val="single"/>
          <w:b w:val="off"/>
          <w:szCs w:val="26"/>
          <w:iCs w:val="off"/>
          <w:bCs w:val="off"/>
          <w:rFonts w:ascii="Bitstream Charter" w:hAnsi="Bitstream Charter"/>
          <w:lang w:bidi="en-US" w:eastAsia="en-US"/>
        </w:rPr>
        <w:t>las obras completas</w:t>
      </w:r>
      <w:r>
        <w:rPr>
          <w:color w:val="000000"/>
          <w:sz w:val="26"/>
          <w:i w:val="off"/>
          <w:u w:val="none"/>
          <w:b w:val="off"/>
          <w:szCs w:val="26"/>
          <w:iCs w:val="off"/>
          <w:bCs w:val="off"/>
          <w:rFonts w:ascii="Bitstream Charter" w:hAnsi="Bitstream Charter"/>
          <w:lang w:bidi="en-US" w:eastAsia="en-US"/>
        </w:rPr>
        <w:t>” en siete volúmenes (1868-1870).</w:t>
      </w:r>
    </w:p>
    <w:p>
      <w:pPr>
        <w:pStyle w:val="style22"/>
        <w:tabs>
          <w:tab w:leader="none" w:pos="-60" w:val="left"/>
          <w:tab w:leader="none" w:pos="0" w:val="left"/>
          <w:tab w:leader="none" w:pos="679" w:val="left"/>
          <w:tab w:leader="none" w:pos="709" w:val="left"/>
        </w:tabs>
        <w:ind w:hanging="0" w:left="0" w:right="0"/>
        <w:spacing w:after="120" w:before="0"/>
      </w:pPr>
      <w:r>
        <w:rPr/>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szCs w:val="26"/>
          <w:iCs w:val="off"/>
          <w:bCs/>
          <w:rFonts w:ascii="Bitstream Charter" w:hAnsi="Bitstream Charter"/>
          <w:lang w:bidi="en-US" w:eastAsia="en-US"/>
        </w:rPr>
        <w:t>Trabajo teórico: crítico de arte. (4 partes).</w:t>
      </w:r>
    </w:p>
    <w:p>
      <w:pPr>
        <w:pStyle w:val="style22"/>
        <w:numPr>
          <w:ilvl w:val="0"/>
          <w:numId w:val="8"/>
        </w:numPr>
        <w:tabs>
          <w:tab w:leader="none" w:pos="-60" w:val="left"/>
          <w:tab w:leader="none" w:pos="0" w:val="left"/>
          <w:tab w:leader="none" w:pos="679" w:val="left"/>
          <w:tab w:leader="none" w:pos="709" w:val="left"/>
        </w:tabs>
        <w:ind w:hanging="0" w:left="0" w:right="0"/>
        <w:spacing w:after="120" w:before="0"/>
      </w:pPr>
      <w:r>
        <w:rPr>
          <w:color w:val="000000"/>
          <w:sz w:val="26"/>
          <w:i w:val="off"/>
          <w:u w:val="single"/>
          <w:b w:val="off"/>
          <w:szCs w:val="26"/>
          <w:iCs w:val="off"/>
          <w:bCs w:val="off"/>
          <w:rFonts w:ascii="Bitstream Charter" w:hAnsi="Bitstream Charter"/>
          <w:lang w:bidi="en-US" w:eastAsia="en-US"/>
        </w:rPr>
        <w:t>la nueva melancolía: (o spleen)</w:t>
      </w:r>
      <w:r>
        <w:rPr>
          <w:color w:val="000000"/>
          <w:sz w:val="26"/>
          <w:i w:val="off"/>
          <w:u w:val="none"/>
          <w:b w:val="off"/>
          <w:szCs w:val="26"/>
          <w:iCs w:val="off"/>
          <w:bCs w:val="off"/>
          <w:rFonts w:ascii="Bitstream Charter" w:hAnsi="Bitstream Charter"/>
          <w:lang w:bidi="en-US" w:eastAsia="en-US"/>
        </w:rPr>
        <w:t xml:space="preserve"> (melancolía, bazo, o bilis).</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La primera parte de las flores del mal, se llama spleen. La melancolía alude a los tiempos antigüos, temperamentos influidos por los astros.</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Marcilio ficcino: los artistas: temperamento “saturniano” (hijos de Saturno) influencia dese planeta, que es el mas alejado. Bilis negra: carácter melancólico que permitía la mejor predisposición para el momento de la creación (Renacimiento).</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single"/>
          <w:b w:val="off"/>
          <w:szCs w:val="26"/>
          <w:iCs w:val="off"/>
          <w:bCs w:val="off"/>
          <w:rFonts w:ascii="Bitstream Charter" w:hAnsi="Bitstream Charter"/>
          <w:lang w:bidi="en-US" w:eastAsia="en-US"/>
        </w:rPr>
        <w:t>Baudelaire</w:t>
      </w:r>
      <w:r>
        <w:rPr>
          <w:color w:val="000000"/>
          <w:sz w:val="26"/>
          <w:i w:val="off"/>
          <w:u w:val="none"/>
          <w:b w:val="off"/>
          <w:szCs w:val="26"/>
          <w:iCs w:val="off"/>
          <w:bCs w:val="off"/>
          <w:rFonts w:ascii="Bitstream Charter" w:hAnsi="Bitstream Charter"/>
          <w:lang w:bidi="en-US" w:eastAsia="en-US"/>
        </w:rPr>
        <w:t>: acude a esta predisposición renacentista. La melancolía fluye desde el tedio o aburrimiento, lo que produce en la modernidad la condición melancólica y favorece la creación.</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Expresión del tedio o aburrimiento de forma individualm le hace común a todos los seres humanos, acercamiento a los lectores, o a los no artistas.</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El lector es un fingidor de situaciones (igual quel artista) semejante y humano del escritor.</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Walter Benjamin: traduce a Baudelaire habla del otro tipo de heroísmo que supera el tedio de la modernidad.</w:t>
      </w:r>
    </w:p>
    <w:p>
      <w:pPr>
        <w:pStyle w:val="style22"/>
        <w:tabs>
          <w:tab w:leader="none" w:pos="-60" w:val="left"/>
          <w:tab w:leader="none" w:pos="0" w:val="left"/>
          <w:tab w:leader="none" w:pos="679" w:val="left"/>
          <w:tab w:leader="none" w:pos="709" w:val="left"/>
        </w:tabs>
        <w:ind w:hanging="0" w:left="0" w:right="0"/>
        <w:spacing w:after="120" w:before="0"/>
      </w:pPr>
      <w:r>
        <w:rPr/>
      </w:r>
    </w:p>
    <w:p>
      <w:pPr>
        <w:pStyle w:val="style22"/>
        <w:numPr>
          <w:ilvl w:val="0"/>
          <w:numId w:val="8"/>
        </w:numPr>
        <w:tabs>
          <w:tab w:leader="none" w:pos="-60" w:val="left"/>
          <w:tab w:leader="none" w:pos="0" w:val="left"/>
          <w:tab w:leader="none" w:pos="679" w:val="left"/>
          <w:tab w:leader="none" w:pos="709" w:val="left"/>
        </w:tabs>
        <w:ind w:hanging="0" w:left="0" w:right="0"/>
        <w:spacing w:after="120" w:before="0"/>
      </w:pPr>
      <w:r>
        <w:rPr>
          <w:color w:val="000000"/>
          <w:sz w:val="26"/>
          <w:i w:val="off"/>
          <w:u w:val="single"/>
          <w:b w:val="off"/>
          <w:szCs w:val="26"/>
          <w:iCs w:val="off"/>
          <w:bCs w:val="off"/>
          <w:rFonts w:ascii="Bitstream Charter" w:hAnsi="Bitstream Charter"/>
          <w:lang w:bidi="en-US" w:eastAsia="en-US"/>
        </w:rPr>
        <w:t>Ciudad como objeto erótico y como escenario de la vida moderna.</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Formación de las metrópolis, necesidad de la mano de obra masiva. Aparición de las multitudes. Muchedumbre, movimiento interior y exterior.</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1903: Georg Simmel “los grandes urbes y la vida del...”</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las metrópolis como grandes mecanismos tecnológicos en función de las necesidades. Organización de las ciudades, extricto control temporal.</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.rural: ritmos estacionarios, día, noche.. todo el mundo se conoce.</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.ciudad: luz artificial, más horas de trabajo, ya no hay deseo por la naturaleza. Nadie se conoce.</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 xml:space="preserve"> “</w:t>
      </w:r>
      <w:r>
        <w:rPr>
          <w:color w:val="000000"/>
          <w:sz w:val="26"/>
          <w:i w:val="off"/>
          <w:u w:val="none"/>
          <w:b w:val="off"/>
          <w:szCs w:val="26"/>
          <w:iCs w:val="off"/>
          <w:bCs w:val="off"/>
          <w:rFonts w:ascii="Bitstream Charter" w:hAnsi="Bitstream Charter"/>
          <w:lang w:bidi="en-US" w:eastAsia="en-US"/>
        </w:rPr>
        <w:t>en la ciudad lo maravilloso sale inesperadamente a nuestro encuentro, pero habitualmente no somos capaces de advertirlo”.</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Ciudad es objeto de deseo, (amor-odio) y experiencia estética (paris).</w:t>
      </w:r>
    </w:p>
    <w:p>
      <w:pPr>
        <w:pStyle w:val="style22"/>
        <w:tabs>
          <w:tab w:leader="none" w:pos="-60" w:val="left"/>
          <w:tab w:leader="none" w:pos="0" w:val="left"/>
          <w:tab w:leader="none" w:pos="679" w:val="left"/>
          <w:tab w:leader="none" w:pos="709" w:val="left"/>
        </w:tabs>
        <w:ind w:hanging="0" w:left="0" w:right="0"/>
        <w:spacing w:after="120" w:before="0"/>
      </w:pPr>
      <w:r>
        <w:rPr/>
      </w:r>
    </w:p>
    <w:p>
      <w:pPr>
        <w:pStyle w:val="style22"/>
        <w:numPr>
          <w:ilvl w:val="0"/>
          <w:numId w:val="9"/>
        </w:numPr>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 xml:space="preserve">((de los más importantes))). </w:t>
      </w:r>
      <w:r>
        <w:rPr>
          <w:color w:val="000000"/>
          <w:sz w:val="26"/>
          <w:i w:val="off"/>
          <w:u w:val="single"/>
          <w:b w:val="off"/>
          <w:szCs w:val="26"/>
          <w:iCs w:val="off"/>
          <w:bCs w:val="off"/>
          <w:rFonts w:ascii="Bitstream Charter" w:hAnsi="Bitstream Charter"/>
          <w:lang w:bidi="en-US" w:eastAsia="en-US"/>
        </w:rPr>
        <w:t>El paseo por la ciudad, como forma de conocimiento-&gt; implica la figura del Flâneur</w:t>
      </w:r>
      <w:r>
        <w:rPr>
          <w:color w:val="000000"/>
          <w:sz w:val="26"/>
          <w:i w:val="off"/>
          <w:u w:val="none"/>
          <w:b w:val="off"/>
          <w:szCs w:val="26"/>
          <w:iCs w:val="off"/>
          <w:bCs w:val="off"/>
          <w:rFonts w:ascii="Bitstream Charter" w:hAnsi="Bitstream Charter"/>
          <w:lang w:bidi="en-US" w:eastAsia="en-US"/>
        </w:rPr>
        <w:t xml:space="preserve"> (paseante despreocupado).</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single"/>
          <w:b w:val="off"/>
          <w:szCs w:val="26"/>
          <w:iCs w:val="off"/>
          <w:bCs w:val="off"/>
          <w:rFonts w:ascii="Bitstream Charter" w:hAnsi="Bitstream Charter"/>
          <w:lang w:bidi="en-US" w:eastAsia="en-US"/>
        </w:rPr>
        <w:t>Charles Méryon</w:t>
      </w:r>
      <w:r>
        <w:rPr>
          <w:color w:val="000000"/>
          <w:sz w:val="26"/>
          <w:i w:val="off"/>
          <w:u w:val="none"/>
          <w:b w:val="off"/>
          <w:szCs w:val="26"/>
          <w:iCs w:val="off"/>
          <w:bCs w:val="off"/>
          <w:rFonts w:ascii="Bitstream Charter" w:hAnsi="Bitstream Charter"/>
          <w:lang w:bidi="en-US" w:eastAsia="en-US"/>
        </w:rPr>
        <w:t xml:space="preserve"> escribió sobre “las ensoñaciones filosóficas de un caminante parisino”. Alude a Jean-Jacques Rousseau (1772-1778). el paseo implica conocimiento mas soledad, contacto con la naturaleza.</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single"/>
          <w:b w:val="off"/>
          <w:szCs w:val="26"/>
          <w:iCs w:val="off"/>
          <w:bCs w:val="off"/>
          <w:rFonts w:ascii="Bitstream Charter" w:hAnsi="Bitstream Charter"/>
          <w:lang w:bidi="en-US" w:eastAsia="en-US"/>
        </w:rPr>
        <w:t>Baudelaire</w:t>
      </w:r>
      <w:r>
        <w:rPr>
          <w:color w:val="000000"/>
          <w:sz w:val="26"/>
          <w:i w:val="off"/>
          <w:u w:val="none"/>
          <w:b w:val="off"/>
          <w:szCs w:val="26"/>
          <w:iCs w:val="off"/>
          <w:bCs w:val="off"/>
          <w:rFonts w:ascii="Bitstream Charter" w:hAnsi="Bitstream Charter"/>
          <w:lang w:bidi="en-US" w:eastAsia="en-US"/>
        </w:rPr>
        <w:t xml:space="preserve">: paseo por la </w:t>
      </w:r>
      <w:r>
        <w:rPr>
          <w:color w:val="000000"/>
          <w:sz w:val="26"/>
          <w:i w:val="off"/>
          <w:u w:val="single"/>
          <w:b w:val="off"/>
          <w:szCs w:val="26"/>
          <w:iCs w:val="off"/>
          <w:bCs w:val="off"/>
          <w:rFonts w:ascii="Bitstream Charter" w:hAnsi="Bitstream Charter"/>
          <w:lang w:bidi="en-US" w:eastAsia="en-US"/>
        </w:rPr>
        <w:t>ciudad</w:t>
      </w:r>
      <w:r>
        <w:rPr>
          <w:color w:val="000000"/>
          <w:sz w:val="26"/>
          <w:i w:val="off"/>
          <w:u w:val="none"/>
          <w:b w:val="off"/>
          <w:szCs w:val="26"/>
          <w:iCs w:val="off"/>
          <w:bCs w:val="off"/>
          <w:rFonts w:ascii="Bitstream Charter" w:hAnsi="Bitstream Charter"/>
          <w:lang w:bidi="en-US" w:eastAsia="en-US"/>
        </w:rPr>
        <w:t xml:space="preserve">, sin destino fijo, y sin propósito práctico, en </w:t>
      </w:r>
      <w:r>
        <w:rPr>
          <w:color w:val="000000"/>
          <w:sz w:val="26"/>
          <w:i w:val="off"/>
          <w:u w:val="single"/>
          <w:b w:val="off"/>
          <w:szCs w:val="26"/>
          <w:iCs w:val="off"/>
          <w:bCs w:val="off"/>
          <w:rFonts w:ascii="Bitstream Charter" w:hAnsi="Bitstream Charter"/>
          <w:lang w:bidi="en-US" w:eastAsia="en-US"/>
        </w:rPr>
        <w:t>soledad</w:t>
      </w:r>
      <w:r>
        <w:rPr>
          <w:color w:val="000000"/>
          <w:sz w:val="26"/>
          <w:i w:val="off"/>
          <w:u w:val="none"/>
          <w:b w:val="off"/>
          <w:szCs w:val="26"/>
          <w:iCs w:val="off"/>
          <w:bCs w:val="off"/>
          <w:rFonts w:ascii="Bitstream Charter" w:hAnsi="Bitstream Charter"/>
          <w:lang w:bidi="en-US" w:eastAsia="en-US"/>
        </w:rPr>
        <w:t>.</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 xml:space="preserve">Edgar Allan Poe: (1809- 1849) en 1840: “el hombre de la multitud”. </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single"/>
          <w:b w:val="off"/>
          <w:szCs w:val="26"/>
          <w:iCs w:val="off"/>
          <w:bCs w:val="off"/>
          <w:rFonts w:ascii="Bitstream Charter" w:hAnsi="Bitstream Charter"/>
          <w:lang w:bidi="en-US" w:eastAsia="en-US"/>
        </w:rPr>
        <w:t>Edward munch</w:t>
      </w:r>
      <w:r>
        <w:rPr>
          <w:color w:val="000000"/>
          <w:sz w:val="26"/>
          <w:i w:val="off"/>
          <w:u w:val="none"/>
          <w:b w:val="off"/>
          <w:szCs w:val="26"/>
          <w:iCs w:val="off"/>
          <w:bCs w:val="off"/>
          <w:rFonts w:ascii="Bitstream Charter" w:hAnsi="Bitstream Charter"/>
          <w:lang w:bidi="en-US" w:eastAsia="en-US"/>
        </w:rPr>
        <w:t>: representación de las multitudes como espectros. Conocimiento. Nadie conoce a nadie. Espectación y miedo. (el grito).</w:t>
      </w:r>
    </w:p>
    <w:p>
      <w:pPr>
        <w:pStyle w:val="style22"/>
        <w:tabs>
          <w:tab w:leader="none" w:pos="-60" w:val="left"/>
          <w:tab w:leader="none" w:pos="0" w:val="left"/>
          <w:tab w:leader="none" w:pos="679" w:val="left"/>
          <w:tab w:leader="none" w:pos="709" w:val="left"/>
        </w:tabs>
        <w:ind w:hanging="0" w:left="0" w:right="0"/>
        <w:spacing w:after="120" w:before="0"/>
      </w:pPr>
      <w:r>
        <w:rPr>
          <w:color w:val="000000"/>
          <w:sz w:val="26"/>
          <w:i w:val="off"/>
          <w:u w:val="none"/>
          <w:b w:val="off"/>
          <w:szCs w:val="26"/>
          <w:iCs w:val="off"/>
          <w:bCs w:val="off"/>
          <w:rFonts w:ascii="Bitstream Charter" w:hAnsi="Bitstream Charter"/>
          <w:lang w:bidi="en-US" w:eastAsia="en-US"/>
        </w:rPr>
        <w:t xml:space="preserve">Flâneur sobre paris, son casi todo poemas de amor. Ohh. </w:t>
      </w:r>
    </w:p>
    <w:p>
      <w:pPr>
        <w:pStyle w:val="style22"/>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val="off"/>
          <w:shadow w:val="off"/>
          <w:u w:val="single"/>
          <w:b w:val="off"/>
          <w:szCs w:val="26"/>
          <w:iCs w:val="off"/>
          <w:bCs w:val="off"/>
          <w:em w:val="none"/>
          <w:rFonts w:ascii="Bitstream Charter" w:cs="Arial" w:eastAsia="Book Antiqua" w:hAnsi="Bitstream Charter"/>
          <w:lang w:bidi="en-US" w:eastAsia="en-US"/>
        </w:rPr>
        <w:t>Walter Benjamin</w:t>
      </w:r>
      <w:r>
        <w:rPr>
          <w:color w:val="000000"/>
          <w:outline w:val="off"/>
          <w:dstrike w:val="off"/>
          <w:strike w:val="off"/>
          <w:sz w:val="26"/>
          <w:i w:val="off"/>
          <w:shadow w:val="off"/>
          <w:u w:val="none"/>
          <w:b w:val="off"/>
          <w:szCs w:val="26"/>
          <w:iCs w:val="off"/>
          <w:bCs w:val="off"/>
          <w:em w:val="none"/>
          <w:rFonts w:ascii="Bitstream Charter" w:cs="Arial" w:eastAsia="Book Antiqua" w:hAnsi="Bitstream Charter"/>
          <w:lang w:bidi="en-US" w:eastAsia="en-US"/>
        </w:rPr>
        <w:t xml:space="preserve">: </w:t>
      </w: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lang w:bidi="en-US" w:eastAsia="en-US"/>
        </w:rPr>
        <w:t xml:space="preserve">Parisino en busca de un momento de privacidad y de experiencia (pura, inútil) </w:t>
      </w: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 xml:space="preserve">Persona indecisa, molesta por las posibilidades de elección: duda. </w:t>
      </w:r>
    </w:p>
    <w:p>
      <w:pPr>
        <w:pStyle w:val="style22"/>
        <w:numPr>
          <w:ilvl w:val="0"/>
          <w:numId w:val="9"/>
        </w:numPr>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 xml:space="preserve"> </w:t>
      </w:r>
      <w:r>
        <w:rPr>
          <w:color w:val="000000"/>
          <w:outline w:val="off"/>
          <w:dstrike w:val="off"/>
          <w:strike w:val="off"/>
          <w:sz w:val="26"/>
          <w:i w:val="off"/>
          <w:shadow w:val="off"/>
          <w:u w:val="single"/>
          <w:b w:val="off"/>
          <w:szCs w:val="26"/>
          <w:iCs w:val="off"/>
          <w:bCs w:val="off"/>
          <w:em w:val="none"/>
          <w:rFonts w:ascii="Bitstream Charter" w:cs="Book Antiqua" w:eastAsia="Book Antiqua" w:hAnsi="Bitstream Charter"/>
        </w:rPr>
        <w:t>Teoría de la vida moderna en Baudelaire.</w:t>
      </w:r>
    </w:p>
    <w:p>
      <w:pPr>
        <w:pStyle w:val="style22"/>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Es el punto de partida para la tematización de la modernidad.</w:t>
      </w:r>
    </w:p>
    <w:p>
      <w:pPr>
        <w:pStyle w:val="style22"/>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1. El origen: lectura del libro: “Gaspard de la nuit” (póstumo-1842). Su autor Aloysius Bertrand. (1807-1841).</w:t>
      </w:r>
    </w:p>
    <w:p>
      <w:pPr>
        <w:pStyle w:val="style22"/>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libro en prosa-poética, fantástica. Evocación imaginaria de lo que sería la antigüedad. Influencia francesa.</w:t>
      </w:r>
    </w:p>
    <w:p>
      <w:pPr>
        <w:pStyle w:val="style22"/>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1862. se publican una serie de “los pequeños poemas en prosa” en la dedicatoria: imita a aloysius bertrand hacer en la vida moderna lo que se haría en la antigua.  “frecuentación de las ciudades monstruosas”.</w:t>
      </w:r>
    </w:p>
    <w:p>
      <w:pPr>
        <w:pStyle w:val="style22"/>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2. Invocación del presente. Valoración del presente en cuanto tal.</w:t>
      </w:r>
    </w:p>
    <w:p>
      <w:pPr>
        <w:pStyle w:val="style22"/>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El personaje se llama Constantin Guys (1805-1892) amigo de Baudelaire, compartían pasiones y características. xd-</w:t>
      </w:r>
    </w:p>
    <w:p>
      <w:pPr>
        <w:pStyle w:val="style22"/>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Invocación al presente. El pasado es importante para la belleza que los artístas reflejaron y que podemos hoy ver. Hoy el placer no es sólo por sí, sino para el futuro.</w:t>
      </w:r>
    </w:p>
    <w:p>
      <w:pPr>
        <w:pStyle w:val="style22"/>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3. Establecimiento de una teoria histórica y racional de lo bello.</w:t>
      </w:r>
    </w:p>
    <w:p>
      <w:pPr>
        <w:pStyle w:val="style22"/>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Gran aportación de Baudelaire. En la belleza hay dos componentes.</w:t>
      </w:r>
    </w:p>
    <w:p>
      <w:pPr>
        <w:pStyle w:val="style22"/>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-elemento eterno o invariable.</w:t>
      </w:r>
    </w:p>
    <w:p>
      <w:pPr>
        <w:pStyle w:val="style22"/>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-elemento relativo, o circularidad. (la época, la moda, la ciudad, la pasión).</w:t>
      </w:r>
    </w:p>
    <w:p>
      <w:pPr>
        <w:pStyle w:val="style22"/>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4. Dualidad en el arte, que derivaría de la dualidad del ser humano.</w:t>
      </w:r>
    </w:p>
    <w:p>
      <w:pPr>
        <w:pStyle w:val="style22"/>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Lo subsistente (el alma) y el elemento variable (el cuerpo). Stendal: la promesa de la felicidad, lo bello. Lo que subyace es una concepción anti-academista de lo bello.  Recuerda la parte ligada al tiempo presente que aporta la experiencia de lo bello.</w:t>
      </w:r>
    </w:p>
    <w:p>
      <w:pPr>
        <w:pStyle w:val="style22"/>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5.Concepción del artista. (3aspectos lo caracterizan).</w:t>
      </w:r>
    </w:p>
    <w:p>
      <w:pPr>
        <w:pStyle w:val="style22"/>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a) “hombre de mundo” (cosmopolita).</w:t>
      </w:r>
    </w:p>
    <w:p>
      <w:pPr>
        <w:pStyle w:val="style22"/>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b) “hombre de la multitud” (sensible a la sociedad de las masas, el resto como anónimos).</w:t>
      </w:r>
    </w:p>
    <w:p>
      <w:pPr>
        <w:pStyle w:val="style22"/>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c) “niño” (mantenimiento de la inocencia como impulso de la creación).</w:t>
      </w:r>
    </w:p>
    <w:p>
      <w:pPr>
        <w:pStyle w:val="style22"/>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-Identificación con Constantin Guys (viajero del mundo entero).lo comprende.</w:t>
      </w:r>
    </w:p>
    <w:p>
      <w:pPr>
        <w:pStyle w:val="style22"/>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-Relato de Edgar Allan Poe.</w:t>
      </w:r>
    </w:p>
    <w:p>
      <w:pPr>
        <w:pStyle w:val="style22"/>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 saber percivir siempre lo nuevo, la novedad. Marx.</w:t>
      </w:r>
    </w:p>
    <w:p>
      <w:pPr>
        <w:pStyle w:val="style22"/>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6.La modernidad.</w:t>
      </w:r>
    </w:p>
    <w:p>
      <w:pPr>
        <w:pStyle w:val="style22"/>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Este Flâmeur solitario dotado de imaginación actua viajando siempre por el desierto de hombres (multitud) fin mas general otro que el placer de la circunstancia. Flâmeur busca el placer fujitivo de la circunstancia.</w:t>
      </w:r>
    </w:p>
    <w:p>
      <w:pPr>
        <w:pStyle w:val="style22"/>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El artista (también solitario) busca algo mas. La modernidad. Separar de la moda lo que puede contener de ético o histórico. Extraer lo eterno de lo transitorio.</w:t>
      </w:r>
    </w:p>
    <w:p>
      <w:pPr>
        <w:pStyle w:val="style22"/>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7.Definición de moda.</w:t>
      </w:r>
    </w:p>
    <w:p>
      <w:pPr>
        <w:pStyle w:val="style22"/>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w:t>
      </w: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Es lo más transitorio, lo finito, lo contingente. Es la mitad del arte bello, cuya otra mitad es lo eterno e inmutable”.</w:t>
      </w:r>
    </w:p>
    <w:p>
      <w:pPr>
        <w:pStyle w:val="style22"/>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8.Matices</w:t>
      </w:r>
    </w:p>
    <w:p>
      <w:pPr>
        <w:pStyle w:val="style22"/>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-este elemento transitorio, no tienen derecho a despreciarlo o prescindir de él, porque se caería en una belleza puramente abstracta (vs academicistas: belleza abstracta: vacía).</w:t>
      </w:r>
    </w:p>
    <w:p>
      <w:pPr>
        <w:pStyle w:val="style22"/>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9.Conclusión.</w:t>
      </w:r>
    </w:p>
    <w:p>
      <w:pPr>
        <w:pStyle w:val="style22"/>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La moda es una teoría del tiempo histórico o una teoría del presente (es la primera vez que se articula ésta concepción). Luego Nietzsche hablará de esto también. Valoración de lo que se menosprecia. Valor circunstancial de la vida. Sedimentación del presente. La originalidad proviene “del sello que el tiempo imprime en nuestras sensaciones”.</w:t>
      </w:r>
    </w:p>
    <w:p>
      <w:pPr>
        <w:pStyle w:val="style22"/>
        <w:tabs>
          <w:tab w:leader="none" w:pos="-60" w:val="left"/>
          <w:tab w:leader="none" w:pos="0" w:val="left"/>
          <w:tab w:leader="none" w:pos="679" w:val="left"/>
          <w:tab w:leader="none" w:pos="709" w:val="left"/>
        </w:tabs>
        <w:ind w:hanging="0" w:left="0" w:right="0"/>
        <w:spacing w:after="120" w:before="0"/>
      </w:pPr>
      <w:r>
        <w:rPr/>
      </w:r>
    </w:p>
    <w:p>
      <w:pPr>
        <w:pStyle w:val="style22"/>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shadow w:val="off"/>
          <w:u w:val="single"/>
          <w:b/>
          <w:szCs w:val="26"/>
          <w:iCs/>
          <w:bCs/>
          <w:em w:val="none"/>
          <w:rFonts w:ascii="Bitstream Charter" w:cs="Book Antiqua" w:eastAsia="Book Antiqua" w:hAnsi="Bitstream Charter"/>
        </w:rPr>
        <w:t>19.Friederich Nietzsche (1844-1900).</w:t>
      </w:r>
    </w:p>
    <w:p>
      <w:pPr>
        <w:pStyle w:val="style22"/>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1º</w:t>
        <w:tab/>
        <w:t xml:space="preserve"> </w:t>
      </w:r>
      <w:r>
        <w:rPr>
          <w:color w:val="000000"/>
          <w:outline w:val="off"/>
          <w:dstrike w:val="off"/>
          <w:strike w:val="off"/>
          <w:sz w:val="26"/>
          <w:i w:val="off"/>
          <w:shadow w:val="off"/>
          <w:u w:val="single"/>
          <w:b w:val="off"/>
          <w:szCs w:val="26"/>
          <w:iCs w:val="off"/>
          <w:bCs w:val="off"/>
          <w:em w:val="none"/>
          <w:rFonts w:ascii="Bitstream Charter" w:cs="Book Antiqua" w:eastAsia="Book Antiqua" w:hAnsi="Bitstream Charter"/>
        </w:rPr>
        <w:t>estilo</w:t>
      </w: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 filosofía narrativa-&gt;</w:t>
      </w:r>
      <w:r>
        <w:rPr>
          <w:color w:val="000000"/>
          <w:outline w:val="off"/>
          <w:dstrike w:val="off"/>
          <w:strike w:val="off"/>
          <w:sz w:val="26"/>
          <w:i w:val="off"/>
          <w:shadow w:val="off"/>
          <w:u w:val="single"/>
          <w:b w:val="off"/>
          <w:szCs w:val="26"/>
          <w:iCs w:val="off"/>
          <w:bCs w:val="off"/>
          <w:em w:val="none"/>
          <w:rFonts w:ascii="Bitstream Charter" w:cs="Book Antiqua" w:eastAsia="Book Antiqua" w:hAnsi="Bitstream Charter"/>
        </w:rPr>
        <w:t>método</w:t>
      </w: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 xml:space="preserve"> (pensar fragmentario: utilización de aforismos sin desarrollo contínuo. Fragmentos escritos a los que se accede postumos).-&gt;impugnación del “sistema” filosófico.(desde platón, hasta schopenhauer se tiende a homogeneizar, en contra de esto va nietzche).diversidad pluralidad de lo real. Defiende lo plural y afirma el “devenir”. Grandes intuiciones del pensamiento: intuición del Eterno Retorno, Inmanencia radical. En contra del sistema: la verdad, el bien, Dios. </w:t>
      </w:r>
    </w:p>
    <w:p>
      <w:pPr>
        <w:pStyle w:val="style22"/>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 xml:space="preserve">Formación en filología helenística. Antes de publicar cualquier libro, ocupa la cátedra de Basilea. Cuando ya es catedrático publica su primer libro: </w:t>
      </w:r>
      <w:r>
        <w:rPr>
          <w:color w:val="000000"/>
          <w:outline w:val="off"/>
          <w:dstrike w:val="off"/>
          <w:strike w:val="off"/>
          <w:sz w:val="26"/>
          <w:i w:val="off"/>
          <w:shadow w:val="off"/>
          <w:u w:val="single"/>
          <w:b w:val="off"/>
          <w:szCs w:val="26"/>
          <w:iCs w:val="off"/>
          <w:bCs w:val="off"/>
          <w:em w:val="none"/>
          <w:rFonts w:ascii="Bitstream Charter" w:cs="Book Antiqua" w:eastAsia="Book Antiqua" w:hAnsi="Bitstream Charter"/>
        </w:rPr>
        <w:t>“El nacimiento de la tragedia”.</w:t>
      </w: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 xml:space="preserve"> (1872). que lleva al 2º punto:</w:t>
      </w:r>
    </w:p>
    <w:p>
      <w:pPr>
        <w:pStyle w:val="style22"/>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2º</w:t>
        <w:tab/>
      </w:r>
      <w:r>
        <w:rPr>
          <w:color w:val="000000"/>
          <w:outline w:val="off"/>
          <w:dstrike w:val="off"/>
          <w:strike w:val="off"/>
          <w:sz w:val="26"/>
          <w:i w:val="off"/>
          <w:shadow w:val="off"/>
          <w:u w:val="single"/>
          <w:b w:val="off"/>
          <w:szCs w:val="26"/>
          <w:iCs w:val="off"/>
          <w:bCs w:val="off"/>
          <w:em w:val="none"/>
          <w:rFonts w:ascii="Bitstream Charter" w:cs="Book Antiqua" w:eastAsia="Book Antiqua" w:hAnsi="Bitstream Charter"/>
        </w:rPr>
        <w:t>punto de partida: “una metafísica artística”.</w:t>
      </w:r>
    </w:p>
    <w:p>
      <w:pPr>
        <w:pStyle w:val="style22"/>
        <w:tabs>
          <w:tab w:leader="none" w:pos="-60" w:val="left"/>
          <w:tab w:leader="none" w:pos="0" w:val="left"/>
          <w:tab w:leader="none" w:pos="679" w:val="left"/>
          <w:tab w:leader="none" w:pos="709" w:val="left"/>
        </w:tabs>
        <w:ind w:hanging="0" w:left="0" w:right="0"/>
        <w:spacing w:after="120" w:before="0"/>
      </w:pPr>
      <w:r>
        <w:rPr/>
      </w:r>
    </w:p>
    <w:p>
      <w:pPr>
        <w:pStyle w:val="style22"/>
        <w:tabs>
          <w:tab w:leader="none" w:pos="-60" w:val="left"/>
          <w:tab w:leader="none" w:pos="0" w:val="left"/>
          <w:tab w:leader="none" w:pos="679" w:val="left"/>
          <w:tab w:leader="none" w:pos="709" w:val="left"/>
        </w:tabs>
        <w:ind w:hanging="0" w:left="0" w:right="0"/>
        <w:spacing w:after="120" w:before="0"/>
      </w:pPr>
      <w:r>
        <w:rPr/>
      </w:r>
    </w:p>
    <w:p>
      <w:pPr>
        <w:pStyle w:val="style22"/>
        <w:tabs>
          <w:tab w:leader="none" w:pos="-60" w:val="left"/>
          <w:tab w:leader="none" w:pos="0" w:val="left"/>
          <w:tab w:leader="none" w:pos="679" w:val="left"/>
          <w:tab w:leader="none" w:pos="709" w:val="left"/>
        </w:tabs>
        <w:ind w:hanging="0" w:left="0" w:right="0"/>
        <w:spacing w:after="120" w:before="0"/>
      </w:pPr>
      <w:r>
        <w:rPr/>
      </w:r>
    </w:p>
    <w:p>
      <w:pPr>
        <w:pStyle w:val="style22"/>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val="off"/>
          <w:shadow w:val="off"/>
          <w:u w:val="none"/>
          <w:b/>
          <w:szCs w:val="26"/>
          <w:iCs w:val="off"/>
          <w:bCs/>
          <w:em w:val="none"/>
          <w:rFonts w:ascii="Bitstream Charter" w:cs="Book Antiqua" w:eastAsia="Book Antiqua" w:hAnsi="Bitstream Charter"/>
        </w:rPr>
        <w:t>Influencias</w:t>
      </w: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 xml:space="preserve"> </w:t>
      </w:r>
    </w:p>
    <w:p>
      <w:pPr>
        <w:pStyle w:val="style22"/>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 xml:space="preserve">de </w:t>
      </w:r>
      <w:r>
        <w:rPr>
          <w:color w:val="000000"/>
          <w:outline w:val="off"/>
          <w:dstrike w:val="off"/>
          <w:strike w:val="off"/>
          <w:sz w:val="26"/>
          <w:i w:val="off"/>
          <w:shadow w:val="off"/>
          <w:u w:val="single"/>
          <w:b w:val="off"/>
          <w:szCs w:val="26"/>
          <w:iCs w:val="off"/>
          <w:bCs w:val="off"/>
          <w:em w:val="none"/>
          <w:rFonts w:ascii="Bitstream Charter" w:cs="Book Antiqua" w:eastAsia="Book Antiqua" w:hAnsi="Bitstream Charter"/>
        </w:rPr>
        <w:t>Schopenhauer</w:t>
      </w: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 importancia al arte y a la música, la forma en que nietzche liga la aparición del arte es por este. (voluntad  y representación).</w:t>
      </w:r>
    </w:p>
    <w:p>
      <w:pPr>
        <w:pStyle w:val="style22"/>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 xml:space="preserve">de </w:t>
      </w:r>
      <w:r>
        <w:rPr>
          <w:color w:val="000000"/>
          <w:outline w:val="off"/>
          <w:dstrike w:val="off"/>
          <w:strike w:val="off"/>
          <w:sz w:val="26"/>
          <w:i w:val="off"/>
          <w:shadow w:val="off"/>
          <w:u w:val="single"/>
          <w:b w:val="off"/>
          <w:szCs w:val="26"/>
          <w:iCs w:val="off"/>
          <w:bCs w:val="off"/>
          <w:em w:val="none"/>
          <w:rFonts w:ascii="Bitstream Charter" w:cs="Book Antiqua" w:eastAsia="Book Antiqua" w:hAnsi="Bitstream Charter"/>
        </w:rPr>
        <w:t>Wagner</w:t>
      </w: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 espíritu de la música. Renovación del drama musical...hasta el desencanto y ruptura con Wagner.</w:t>
      </w:r>
    </w:p>
    <w:p>
      <w:pPr>
        <w:pStyle w:val="style22"/>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LO APOLÍNIO Y LO DIONISIACO: (síntesis de ambos).</w:t>
      </w:r>
    </w:p>
    <w:p>
      <w:pPr>
        <w:pStyle w:val="style22"/>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val="off"/>
          <w:shadow w:val="off"/>
          <w:u w:val="single"/>
          <w:b w:val="off"/>
          <w:szCs w:val="26"/>
          <w:iCs w:val="off"/>
          <w:bCs w:val="off"/>
          <w:em w:val="none"/>
          <w:rFonts w:ascii="Bitstream Charter" w:cs="Book Antiqua" w:eastAsia="Book Antiqua" w:hAnsi="Bitstream Charter"/>
        </w:rPr>
        <w:t>Apolinio</w:t>
      </w: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w:t>
      </w:r>
    </w:p>
    <w:p>
      <w:pPr>
        <w:pStyle w:val="style22"/>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innovación de apolo dios de todas las fuerzas figurativas (el resplandeciente, el vaticinador) interpretación de los sueños. Representación artística: la escultura. Permanencia. Redención del devenir.</w:t>
      </w:r>
    </w:p>
    <w:p>
      <w:pPr>
        <w:pStyle w:val="style22"/>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El artista integra creación y destrucción.</w:t>
      </w:r>
    </w:p>
    <w:p>
      <w:pPr>
        <w:pStyle w:val="style22"/>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val="off"/>
          <w:shadow w:val="off"/>
          <w:u w:val="single"/>
          <w:b w:val="off"/>
          <w:szCs w:val="26"/>
          <w:iCs w:val="off"/>
          <w:bCs w:val="off"/>
          <w:em w:val="none"/>
          <w:rFonts w:ascii="Bitstream Charter" w:cs="Book Antiqua" w:eastAsia="Book Antiqua" w:hAnsi="Bitstream Charter"/>
        </w:rPr>
        <w:t>Dionisiaco</w:t>
      </w: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w:t>
      </w:r>
    </w:p>
    <w:p>
      <w:pPr>
        <w:pStyle w:val="style22"/>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 xml:space="preserve">dionisios es el dios de la experiencia trágica.(sufrimiento, dolor, trasgresión). La huella en el coro. </w:t>
      </w:r>
    </w:p>
    <w:p>
      <w:pPr>
        <w:pStyle w:val="style22"/>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Representación artística: la música. El devenir activo, voluptuosidad del creador. Devenir continuado, creal del insatisfecho.</w:t>
      </w:r>
    </w:p>
    <w:p>
      <w:pPr>
        <w:pStyle w:val="style22"/>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Solo estéticamente hay una justificación en el mundo que da sentido a la existencia: las artes.</w:t>
      </w:r>
    </w:p>
    <w:p>
      <w:pPr>
        <w:pStyle w:val="style22"/>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Estética y artes: dimensión superior.</w:t>
      </w:r>
    </w:p>
    <w:p>
      <w:pPr>
        <w:pStyle w:val="style22"/>
        <w:numPr>
          <w:ilvl w:val="0"/>
          <w:numId w:val="10"/>
        </w:numPr>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val="off"/>
          <w:shadow w:val="off"/>
          <w:u w:val="single"/>
          <w:b w:val="off"/>
          <w:szCs w:val="26"/>
          <w:iCs w:val="off"/>
          <w:bCs w:val="off"/>
          <w:em w:val="none"/>
          <w:rFonts w:ascii="Bitstream Charter" w:cs="Book Antiqua" w:eastAsia="Book Antiqua" w:hAnsi="Bitstream Charter"/>
        </w:rPr>
        <w:t>Critica a la modernidad.</w:t>
      </w: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 xml:space="preserve"> Como vacío, exterior, alque no corresponde ninguna interioridad. Los modernos no tenemos nada propio. “hablar de que somos enciclopedias andantes”-&gt; epigonismo (después de que todo acaba, es cuando llegas)(huella de Schiller). Lamodernidad como sedimento, o almacenaje de recuerdos y experiencias. Rasgo más característico del hombre moderno: contraste entre interior y exterior.</w:t>
      </w:r>
    </w:p>
    <w:p>
      <w:pPr>
        <w:pStyle w:val="style22"/>
        <w:numPr>
          <w:ilvl w:val="0"/>
          <w:numId w:val="10"/>
        </w:numPr>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val="off"/>
          <w:shadow w:val="off"/>
          <w:u w:val="single"/>
          <w:b w:val="off"/>
          <w:szCs w:val="26"/>
          <w:iCs w:val="off"/>
          <w:bCs w:val="off"/>
          <w:em w:val="none"/>
          <w:rFonts w:ascii="Bitstream Charter" w:cs="Book Antiqua" w:eastAsia="Book Antiqua" w:hAnsi="Bitstream Charter"/>
        </w:rPr>
        <w:t>Nihilismo y sus formas. Crítica al nihilismo.</w:t>
      </w:r>
    </w:p>
    <w:p>
      <w:pPr>
        <w:pStyle w:val="style22"/>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Afirmación de lo real como inexistente. Tipos de nihilismo:</w:t>
      </w:r>
    </w:p>
    <w:p>
      <w:pPr>
        <w:pStyle w:val="style22"/>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a) Nihilismo reactivo: sentido habitual, negación de los valores. Afirmación del no ser como constitutivo de lo real. El carácter de lo real como: nada, o no ser. Reacción a los excesos de los ideales: de los cristianos y tal. Reactivo porque: está frente al:</w:t>
      </w:r>
    </w:p>
    <w:p>
      <w:pPr>
        <w:pStyle w:val="style22"/>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b) Nihilismo negativo: con idea de un mundo Ideal, superior, absoluto, bien, verdad, Dios. Negar la afirmación de una realidad por encima de la que conocemos para afirmar esa realidad. Niega la vida de lo existente. Conversión de la vida en algo irreal. Inexistente. Fusión de filosofías mas religiones occidentale (indu.cristia). Afirmación de la realidad suprasensible o ideal: nietzche lo considera una ficción no confesada.</w:t>
      </w:r>
    </w:p>
    <w:p>
      <w:pPr>
        <w:pStyle w:val="style22"/>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Crítica de las metafísicas y superación de las mismas. Tiene mucho que ver con el arte o modo de apariencia. Es mas afirmativo o menos nihilista que las posiciones idealistas o religiosas.</w:t>
      </w:r>
    </w:p>
    <w:p>
      <w:pPr>
        <w:pStyle w:val="style22"/>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 xml:space="preserve">Crítica del arte: afirma y canta “Lo inmortal” o “Imperecedero”. A Goethe: gracias por el apoyo de la mujer “lo eterno femenino” evitan la caida del alma de Fausto </w:t>
      </w:r>
      <w:r>
        <w:rPr>
          <w:color w:val="000000"/>
          <w:outline w:val="off"/>
          <w:dstrike w:val="off"/>
          <w:strike w:val="off"/>
          <w:sz w:val="26"/>
          <w:i w:val="off"/>
          <w:shadow w:val="off"/>
          <w:u w:val="single"/>
          <w:b w:val="off"/>
          <w:szCs w:val="26"/>
          <w:iCs w:val="off"/>
          <w:bCs w:val="off"/>
          <w:em w:val="none"/>
          <w:rFonts w:ascii="Bitstream Charter" w:cs="Book Antiqua" w:eastAsia="Book Antiqua" w:hAnsi="Bitstream Charter"/>
        </w:rPr>
        <w:t>“así habló Zaratrustra”</w:t>
      </w: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 xml:space="preserve"> . La permanencia del arte es hacer pasar como verdad algo que es creado por el ser humano. Todo lo imperecedero, no es mas que un simbolo. Vualta al idealismo, (filosófico, artístico y religioso). Alternativa frente a todo nihilismo: frente a la negación del Nihilismo: la Creación. Culmen del último Goethe. Afrontar la vida cual proceso de creación. (ultimo nietzche). “crear” esa es la rendición del sufrimiento. Para que el creador exista, necesita sufrimiento. (carácter tragico de la existencia, dentro de la vida).</w:t>
      </w:r>
    </w:p>
    <w:p>
      <w:pPr>
        <w:pStyle w:val="style22"/>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 xml:space="preserve">c)nihilismo pasivo (crítica de la modernidad) emparentado con la piedad, espacio de lo suprasensible o ideal ocupado por el hombre. Critica del libre pensamiento del igualitarismo. Critica del ser humano como pura abstracción. Plantea una crítica de la “sustantivación abstracta del ser humano” (antecedente directo del psicoanálisis). Triunfo de la piedad de la tolerancia de los valores cercados a cero. Nihilismo: estoicismo, busidmo-schopenhawer, y el cristo real. Respeto por cristo, pero no por la religión cristiana. </w:t>
      </w:r>
    </w:p>
    <w:p>
      <w:pPr>
        <w:pStyle w:val="style22"/>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Es imposible escapar del nihilismo, hay que superarlo y dejarlo atrás.</w:t>
      </w:r>
    </w:p>
    <w:p>
      <w:pPr>
        <w:pStyle w:val="style22"/>
        <w:tabs>
          <w:tab w:leader="none" w:pos="-60" w:val="left"/>
          <w:tab w:leader="none" w:pos="0" w:val="left"/>
          <w:tab w:leader="none" w:pos="679" w:val="left"/>
          <w:tab w:leader="none" w:pos="709" w:val="left"/>
        </w:tabs>
        <w:ind w:hanging="0" w:left="0" w:right="0"/>
        <w:spacing w:after="120" w:before="0"/>
      </w:pPr>
      <w:r>
        <w:rPr/>
      </w:r>
    </w:p>
    <w:p>
      <w:pPr>
        <w:pStyle w:val="style22"/>
        <w:numPr>
          <w:ilvl w:val="0"/>
          <w:numId w:val="11"/>
        </w:numPr>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El sentido trágico de la existencia.</w:t>
      </w:r>
    </w:p>
    <w:p>
      <w:pPr>
        <w:pStyle w:val="style22"/>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a)</w:t>
        <w:tab/>
        <w:t xml:space="preserve">problema de la muerte de Dios.-romanticismo: jean paul richter: la muerte del padre. F. Hölder experiencia de la ausencia de los dioses. </w:t>
      </w:r>
    </w:p>
    <w:p>
      <w:pPr>
        <w:pStyle w:val="style22"/>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b)</w:t>
        <w:tab/>
        <w:t>“el supra-hombre” por encima del hombre. El ser humano en el sentido de la tierra. L amuerte de dios, implica la muerte del hombre. La resistencia del ultimo hombre (el hombre europeo moderno) el hombre no comprendido por la estupidez pura (se refiere a Wagner).</w:t>
      </w:r>
    </w:p>
    <w:p>
      <w:pPr>
        <w:pStyle w:val="style22"/>
        <w:numPr>
          <w:ilvl w:val="0"/>
          <w:numId w:val="12"/>
        </w:numPr>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w:t>
      </w: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 xml:space="preserve">la vida como creación y el arte”. El que se confronta con el mundo como artista con la obra de arte. La mirada del artista. El arte de la vida y la ficción. Se convierte en modelo de la vida no nihilista, o de la vida afirmativa. Asumir la pluralidad de fuerzas que constituyen la existencia. Experiencia del eterno retorno. Tiempo ciclico de la forma de concevir el tiempo los antiguos. </w:t>
      </w:r>
      <w:r>
        <w:rPr>
          <w:color w:val="000000"/>
          <w:outline w:val="off"/>
          <w:dstrike w:val="off"/>
          <w:strike w:val="off"/>
          <w:sz w:val="26"/>
          <w:i w:val="off"/>
          <w:shadow w:val="off"/>
          <w:u w:val="single"/>
          <w:b w:val="off"/>
          <w:szCs w:val="26"/>
          <w:iCs w:val="off"/>
          <w:bCs w:val="off"/>
          <w:em w:val="none"/>
          <w:rFonts w:ascii="Bitstream Charter" w:cs="Book Antiqua" w:eastAsia="Book Antiqua" w:hAnsi="Bitstream Charter"/>
        </w:rPr>
        <w:t>“Voluntad de poder”</w:t>
      </w: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 xml:space="preserve"> modelo es el arte, en la medida de que es capaz de no hacerse nihilismo. (ficción, ya es capaz de dar forma al sufrimiento de la existencia).</w:t>
      </w:r>
    </w:p>
    <w:p>
      <w:pPr>
        <w:pStyle w:val="style22"/>
        <w:tabs>
          <w:tab w:leader="none" w:pos="-60" w:val="left"/>
          <w:tab w:leader="none" w:pos="0" w:val="left"/>
          <w:tab w:leader="none" w:pos="679" w:val="left"/>
          <w:tab w:leader="none" w:pos="709" w:val="left"/>
        </w:tabs>
        <w:ind w:hanging="0" w:left="0" w:right="0"/>
        <w:spacing w:after="120" w:before="0"/>
      </w:pPr>
      <w:r>
        <w:rPr/>
      </w:r>
    </w:p>
    <w:p>
      <w:pPr>
        <w:pStyle w:val="style22"/>
        <w:tabs>
          <w:tab w:leader="none" w:pos="-60" w:val="left"/>
          <w:tab w:leader="none" w:pos="0" w:val="left"/>
          <w:tab w:leader="none" w:pos="679" w:val="left"/>
          <w:tab w:leader="none" w:pos="709" w:val="left"/>
        </w:tabs>
        <w:ind w:hanging="0" w:left="0" w:right="0"/>
        <w:spacing w:after="120" w:before="0"/>
      </w:pPr>
      <w:r>
        <w:rPr/>
      </w:r>
    </w:p>
    <w:p>
      <w:pPr>
        <w:pStyle w:val="style22"/>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shadow w:val="off"/>
          <w:u w:val="single"/>
          <w:b/>
          <w:szCs w:val="26"/>
          <w:iCs/>
          <w:bCs/>
          <w:em w:val="none"/>
          <w:rFonts w:ascii="Bitstream Charter" w:cs="Book Antiqua" w:eastAsia="Book Antiqua" w:hAnsi="Bitstream Charter"/>
        </w:rPr>
        <w:t>Sigmund Freud (1856-1939).</w:t>
      </w:r>
    </w:p>
    <w:p>
      <w:pPr>
        <w:pStyle w:val="style22"/>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 xml:space="preserve">establece una topología del psiquismo: un lado </w:t>
      </w:r>
      <w:r>
        <w:rPr>
          <w:color w:val="000000"/>
          <w:outline w:val="off"/>
          <w:dstrike w:val="off"/>
          <w:strike w:val="off"/>
          <w:sz w:val="26"/>
          <w:i w:val="off"/>
          <w:shadow w:val="off"/>
          <w:u w:val="single"/>
          <w:b w:val="off"/>
          <w:szCs w:val="26"/>
          <w:iCs w:val="off"/>
          <w:bCs w:val="off"/>
          <w:em w:val="none"/>
          <w:rFonts w:ascii="Bitstream Charter" w:cs="Book Antiqua" w:eastAsia="Book Antiqua" w:hAnsi="Bitstream Charter"/>
        </w:rPr>
        <w:t>preconsciente</w:t>
      </w: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 xml:space="preserve">,(sus manifestaciones “pueden llegar a ser consciencia” apropiarse mentalmente de algo)no consciencia moral, otro </w:t>
      </w:r>
      <w:r>
        <w:rPr>
          <w:color w:val="000000"/>
          <w:outline w:val="off"/>
          <w:dstrike w:val="off"/>
          <w:strike w:val="off"/>
          <w:sz w:val="26"/>
          <w:i w:val="off"/>
          <w:shadow w:val="off"/>
          <w:u w:val="single"/>
          <w:b w:val="off"/>
          <w:szCs w:val="26"/>
          <w:iCs w:val="off"/>
          <w:bCs w:val="off"/>
          <w:em w:val="none"/>
          <w:rFonts w:ascii="Bitstream Charter" w:cs="Book Antiqua" w:eastAsia="Book Antiqua" w:hAnsi="Bitstream Charter"/>
        </w:rPr>
        <w:t>inconsciente</w:t>
      </w: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 xml:space="preserve">, y otro </w:t>
      </w:r>
      <w:r>
        <w:rPr>
          <w:color w:val="000000"/>
          <w:outline w:val="off"/>
          <w:dstrike w:val="off"/>
          <w:strike w:val="off"/>
          <w:sz w:val="26"/>
          <w:i w:val="off"/>
          <w:shadow w:val="off"/>
          <w:u w:val="single"/>
          <w:b w:val="off"/>
          <w:szCs w:val="26"/>
          <w:iCs w:val="off"/>
          <w:bCs w:val="off"/>
          <w:em w:val="none"/>
          <w:rFonts w:ascii="Bitstream Charter" w:cs="Book Antiqua" w:eastAsia="Book Antiqua" w:hAnsi="Bitstream Charter"/>
        </w:rPr>
        <w:t>consciente</w:t>
      </w: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 El inconsciente, es de dos clases: en el sentido de la psicología, uno es “incapaz de la consciencia”. El otro nose.</w:t>
      </w:r>
    </w:p>
    <w:p>
      <w:pPr>
        <w:pStyle w:val="style22"/>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La topología se modifica en 1923 por influencia de la lectura del libro de Georg Groddeck (1866-1934). http://es.wikipedia.org/wiki/Ello,_Yo_y_Supery%C3%B3#Instancias_fundamentales</w:t>
      </w:r>
    </w:p>
    <w:p>
      <w:pPr>
        <w:pStyle w:val="style22"/>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 xml:space="preserve">Ahora se habla en la obra “el yo y el ello” acerca: </w:t>
      </w:r>
    </w:p>
    <w:p>
      <w:pPr>
        <w:pStyle w:val="style22"/>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 xml:space="preserve">-del “ello” (das es), núcleo (ello e incons:unidos. Núcleo de la naturaleza). </w:t>
      </w:r>
    </w:p>
    <w:p>
      <w:pPr>
        <w:pStyle w:val="style22"/>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-del “yo” (das ich) actua y media entre las otras.</w:t>
      </w:r>
    </w:p>
    <w:p>
      <w:pPr>
        <w:pStyle w:val="style22"/>
        <w:tabs>
          <w:tab w:leader="none" w:pos="-60" w:val="left"/>
          <w:tab w:leader="none" w:pos="0" w:val="left"/>
          <w:tab w:leader="none" w:pos="679" w:val="left"/>
          <w:tab w:leader="none" w:pos="709" w:val="left"/>
        </w:tabs>
        <w:ind w:hanging="0" w:left="0" w:right="0"/>
        <w:spacing w:after="120" w:before="0"/>
      </w:pPr>
      <w:r>
        <w:rPr>
          <w:color w:val="000000"/>
          <w:outline w:val="off"/>
          <w:dstrike w:val="off"/>
          <w:strike w:val="off"/>
          <w:sz w:val="26"/>
          <w:i w:val="off"/>
          <w:shadow w:val="off"/>
          <w:u w:val="none"/>
          <w:b w:val="off"/>
          <w:szCs w:val="26"/>
          <w:iCs w:val="off"/>
          <w:bCs w:val="off"/>
          <w:em w:val="none"/>
          <w:rFonts w:ascii="Bitstream Charter" w:cs="Book Antiqua" w:eastAsia="Book Antiqua" w:hAnsi="Bitstream Charter"/>
        </w:rPr>
        <w:t>-y del “super yo” (das uber-ich) moral, enjuiciadora (resultado del complejo de Edipo).</w:t>
      </w:r>
    </w:p>
    <w:p>
      <w:pPr>
        <w:pStyle w:val="style22"/>
        <w:tabs>
          <w:tab w:leader="none" w:pos="-60" w:val="left"/>
          <w:tab w:leader="none" w:pos="0" w:val="left"/>
          <w:tab w:leader="none" w:pos="679" w:val="left"/>
          <w:tab w:leader="none" w:pos="709" w:val="left"/>
        </w:tabs>
        <w:ind w:hanging="0" w:left="0" w:right="0"/>
        <w:spacing w:after="120" w:before="0"/>
      </w:pPr>
      <w:r>
        <w:rPr/>
      </w:r>
    </w:p>
    <w:p>
      <w:pPr>
        <w:pStyle w:val="style22"/>
        <w:numPr>
          <w:ilvl w:val="0"/>
          <w:numId w:val="13"/>
        </w:numPr>
        <w:tabs>
          <w:tab w:leader="none" w:pos="-60" w:val="left"/>
          <w:tab w:leader="none" w:pos="0" w:val="left"/>
          <w:tab w:leader="none" w:pos="679" w:val="left"/>
          <w:tab w:leader="none" w:pos="709" w:val="left"/>
        </w:tabs>
        <w:ind w:hanging="0" w:left="0" w:right="0"/>
        <w:spacing w:after="120" w:before="0"/>
      </w:pPr>
      <w:r>
        <w:rPr>
          <w:u w:val="single"/>
        </w:rPr>
        <w:t>Distinción entre placer estético y otras formas de placer.</w:t>
      </w:r>
    </w:p>
    <w:p>
      <w:pPr>
        <w:pStyle w:val="style22"/>
        <w:tabs>
          <w:tab w:leader="none" w:pos="-60" w:val="left"/>
          <w:tab w:leader="none" w:pos="0" w:val="left"/>
          <w:tab w:leader="none" w:pos="679" w:val="left"/>
          <w:tab w:leader="none" w:pos="709" w:val="left"/>
        </w:tabs>
        <w:ind w:hanging="0" w:left="0" w:right="0"/>
        <w:spacing w:after="120" w:before="0"/>
      </w:pPr>
      <w:r>
        <w:rPr>
          <w:u w:val="none"/>
        </w:rPr>
        <w:t>Esperiencia estética es placer. Placer estético, “</w:t>
      </w:r>
      <w:r>
        <w:rPr>
          <w:u w:val="single"/>
        </w:rPr>
        <w:t>el poeta y la fantasía</w:t>
      </w:r>
      <w:r>
        <w:rPr>
          <w:u w:val="none"/>
        </w:rPr>
        <w:t>”: texto fundamental de 1908 (remite a las cartas de Schiller). Llama aquí al placer estético “prima de atracción” o “placer preliminar” (concepto mas claro). Ese placer es para facilitar la génesis de un placer mayor. Habla del papel del “juego” en la existencia humana, juego como expresión de la fantasía y de las fuerzas psíquicas en el niño.</w:t>
      </w:r>
    </w:p>
    <w:p>
      <w:pPr>
        <w:pStyle w:val="style22"/>
        <w:tabs>
          <w:tab w:leader="none" w:pos="-60" w:val="left"/>
          <w:tab w:leader="none" w:pos="0" w:val="left"/>
          <w:tab w:leader="none" w:pos="679" w:val="left"/>
          <w:tab w:leader="none" w:pos="709" w:val="left"/>
        </w:tabs>
        <w:ind w:hanging="0" w:left="0" w:right="0"/>
        <w:spacing w:after="120" w:before="0"/>
      </w:pPr>
      <w:r>
        <w:rPr>
          <w:u w:val="none"/>
        </w:rPr>
        <w:t>Al convertirnos en adultos, la fantasía sigue activa, pero ya no es aceptable o interesante para los otros “yo” a escepción del caso del arte.</w:t>
      </w:r>
    </w:p>
    <w:p>
      <w:pPr>
        <w:pStyle w:val="style22"/>
        <w:tabs>
          <w:tab w:leader="none" w:pos="-60" w:val="left"/>
          <w:tab w:leader="none" w:pos="0" w:val="left"/>
          <w:tab w:leader="none" w:pos="679" w:val="left"/>
          <w:tab w:leader="none" w:pos="709" w:val="left"/>
        </w:tabs>
        <w:ind w:hanging="0" w:left="0" w:right="0"/>
        <w:spacing w:after="120" w:before="0"/>
      </w:pPr>
      <w:r>
        <w:rPr>
          <w:u w:val="none"/>
        </w:rPr>
        <w:t>La función del arte, sería hacer aceptable socialmente las manifestaciones de la fantasía (que a su vez expresan fuerzas psíquicas inconscientes). Con el chiste se produce liberación. Mientras el sueño es asocial, nace en el sujeto e incomprensiblemente hasta para sí, el chiste todo lo contrario: placer. Chiste como una transación entre preconsciente e inconsciente.</w:t>
      </w:r>
    </w:p>
    <w:p>
      <w:pPr>
        <w:pStyle w:val="style22"/>
        <w:tabs>
          <w:tab w:leader="none" w:pos="-60" w:val="left"/>
          <w:tab w:leader="none" w:pos="0" w:val="left"/>
          <w:tab w:leader="none" w:pos="679" w:val="left"/>
          <w:tab w:leader="none" w:pos="709" w:val="left"/>
        </w:tabs>
        <w:ind w:hanging="0" w:left="0" w:right="0"/>
        <w:spacing w:after="120" w:before="0"/>
      </w:pPr>
      <w:r>
        <w:rPr>
          <w:u w:val="none"/>
        </w:rPr>
        <w:t>El arte es una forma de placer preliminar que gesta mas placer. Los sueños son manifestaciones de deseos.</w:t>
      </w:r>
    </w:p>
    <w:p>
      <w:pPr>
        <w:pStyle w:val="style22"/>
        <w:tabs>
          <w:tab w:leader="none" w:pos="-60" w:val="left"/>
          <w:tab w:leader="none" w:pos="0" w:val="left"/>
          <w:tab w:leader="none" w:pos="679" w:val="left"/>
          <w:tab w:leader="none" w:pos="709" w:val="left"/>
        </w:tabs>
        <w:ind w:hanging="0" w:left="0" w:right="0"/>
        <w:spacing w:after="120" w:before="0"/>
      </w:pPr>
      <w:r>
        <w:rPr>
          <w:u w:val="none"/>
        </w:rPr>
      </w:r>
    </w:p>
    <w:p>
      <w:pPr>
        <w:pStyle w:val="style22"/>
        <w:tabs>
          <w:tab w:leader="none" w:pos="-60" w:val="left"/>
          <w:tab w:leader="none" w:pos="0" w:val="left"/>
          <w:tab w:leader="none" w:pos="679" w:val="left"/>
          <w:tab w:leader="none" w:pos="709" w:val="left"/>
        </w:tabs>
        <w:ind w:hanging="0" w:left="0" w:right="0"/>
        <w:spacing w:after="120" w:before="0"/>
      </w:pPr>
      <w:r>
        <w:rPr>
          <w:u w:val="none"/>
        </w:rPr>
        <w:t>II).</w:t>
        <w:tab/>
      </w:r>
      <w:r>
        <w:rPr>
          <w:u w:val="single"/>
        </w:rPr>
        <w:t>Características del funcionamiento del arte</w:t>
      </w:r>
      <w:r>
        <w:rPr>
          <w:u w:val="none"/>
        </w:rPr>
        <w:t>.</w:t>
      </w:r>
    </w:p>
    <w:p>
      <w:pPr>
        <w:pStyle w:val="style22"/>
        <w:tabs>
          <w:tab w:leader="none" w:pos="-60" w:val="left"/>
          <w:tab w:leader="none" w:pos="0" w:val="left"/>
          <w:tab w:leader="none" w:pos="679" w:val="left"/>
          <w:tab w:leader="none" w:pos="709" w:val="left"/>
        </w:tabs>
        <w:ind w:hanging="0" w:left="0" w:right="0"/>
        <w:spacing w:after="120" w:before="0"/>
      </w:pPr>
      <w:r>
        <w:rPr>
          <w:u w:val="none"/>
        </w:rPr>
        <w:t>Psicoanálisis “aplicado”. Como se transforma el material psíquico en las artes. Utilización de cuestiones de la vida psíquica mas profunda, no esplícitos para dar una explicación de que son productivos de un modo artístico.</w:t>
      </w:r>
    </w:p>
    <w:p>
      <w:pPr>
        <w:pStyle w:val="style22"/>
        <w:tabs>
          <w:tab w:leader="none" w:pos="-60" w:val="left"/>
          <w:tab w:leader="none" w:pos="0" w:val="left"/>
          <w:tab w:leader="none" w:pos="679" w:val="left"/>
          <w:tab w:leader="none" w:pos="709" w:val="left"/>
        </w:tabs>
        <w:ind w:hanging="0" w:left="0" w:right="0"/>
        <w:spacing w:after="120" w:before="0"/>
      </w:pPr>
      <w:r>
        <w:rPr>
          <w:u w:val="none"/>
        </w:rPr>
        <w:t>“</w:t>
      </w:r>
      <w:r>
        <w:rPr>
          <w:u w:val="none"/>
        </w:rPr>
        <w:t>Un recuerdo infantil” de Leonardo Da Vincci. Texto de 1910. hay un fragmento, de pene en boca, de buitre o milano...? freud dice que la felatio no tubo lugar, pero que era un deseo o sueño de Da Vincci.</w:t>
      </w:r>
    </w:p>
    <w:p>
      <w:pPr>
        <w:pStyle w:val="style22"/>
        <w:tabs>
          <w:tab w:leader="none" w:pos="-60" w:val="left"/>
          <w:tab w:leader="none" w:pos="0" w:val="left"/>
          <w:tab w:leader="none" w:pos="679" w:val="left"/>
          <w:tab w:leader="none" w:pos="709" w:val="left"/>
        </w:tabs>
        <w:ind w:hanging="0" w:left="0" w:right="0"/>
        <w:spacing w:after="120" w:before="0"/>
      </w:pPr>
      <w:r>
        <w:rPr>
          <w:u w:val="none"/>
        </w:rPr>
        <w:t xml:space="preserve">Una nueva categoría, </w:t>
      </w:r>
      <w:r>
        <w:rPr>
          <w:u w:val="single"/>
        </w:rPr>
        <w:t>sublimación</w:t>
      </w:r>
      <w:r>
        <w:rPr>
          <w:u w:val="none"/>
        </w:rPr>
        <w:t>. ¿por qué Da Vincci, solo era erótico en pensamiento, y no en la realidad? Podía haber satisfecho sus necesidades corporales. El arte propone un placer preliminar, mas transformación de las energías plásticas. Sublimación como condenación y proyección, o síntesis de elementos fragmentados de la vida psíquica.</w:t>
      </w:r>
    </w:p>
    <w:p>
      <w:pPr>
        <w:pStyle w:val="style22"/>
        <w:numPr>
          <w:ilvl w:val="0"/>
          <w:numId w:val="14"/>
        </w:numPr>
        <w:tabs>
          <w:tab w:leader="none" w:pos="-60" w:val="left"/>
          <w:tab w:leader="none" w:pos="0" w:val="left"/>
          <w:tab w:leader="none" w:pos="679" w:val="left"/>
          <w:tab w:leader="none" w:pos="709" w:val="left"/>
        </w:tabs>
        <w:ind w:hanging="0" w:left="0" w:right="0"/>
        <w:spacing w:after="120" w:before="0"/>
      </w:pPr>
      <w:r>
        <w:rPr>
          <w:u w:val="single"/>
        </w:rPr>
        <w:t>Las obras de arte son “satisfacciones fantásticas de deseos inconscientes”</w:t>
      </w:r>
      <w:r>
        <w:rPr>
          <w:u w:val="none"/>
        </w:rPr>
        <w:t xml:space="preserve"> (la fantasía implica simbolismo).</w:t>
      </w:r>
    </w:p>
    <w:p>
      <w:pPr>
        <w:pStyle w:val="style22"/>
        <w:tabs>
          <w:tab w:leader="none" w:pos="-60" w:val="left"/>
          <w:tab w:leader="none" w:pos="0" w:val="left"/>
          <w:tab w:leader="none" w:pos="679" w:val="left"/>
          <w:tab w:leader="none" w:pos="709" w:val="left"/>
        </w:tabs>
        <w:ind w:hanging="0" w:left="0" w:right="0"/>
        <w:spacing w:after="120" w:before="0"/>
      </w:pPr>
      <w:r>
        <w:rPr>
          <w:u w:val="none"/>
        </w:rPr>
        <w:t xml:space="preserve">Autobiografía en 1925, arte y chiste aceptados socialmente, no sueños. </w:t>
      </w:r>
    </w:p>
    <w:p>
      <w:pPr>
        <w:pStyle w:val="style22"/>
        <w:tabs>
          <w:tab w:leader="none" w:pos="-60" w:val="left"/>
          <w:tab w:leader="none" w:pos="0" w:val="left"/>
          <w:tab w:leader="none" w:pos="679" w:val="left"/>
          <w:tab w:leader="none" w:pos="709" w:val="left"/>
        </w:tabs>
        <w:ind w:hanging="0" w:left="0" w:right="0"/>
        <w:spacing w:after="120" w:before="0"/>
      </w:pPr>
      <w:r>
        <w:rPr>
          <w:u w:val="none"/>
        </w:rPr>
        <w:t>El proceso de condensación ha de llegar a un compromiso que haga aceptable lo que la censura del yo no permite manifestar.</w:t>
      </w:r>
    </w:p>
    <w:p>
      <w:pPr>
        <w:pStyle w:val="style22"/>
        <w:tabs>
          <w:tab w:leader="none" w:pos="-60" w:val="left"/>
          <w:tab w:leader="none" w:pos="0" w:val="left"/>
          <w:tab w:leader="none" w:pos="679" w:val="left"/>
          <w:tab w:leader="none" w:pos="709" w:val="left"/>
        </w:tabs>
        <w:ind w:hanging="0" w:left="0" w:right="0"/>
        <w:spacing w:after="120" w:before="0"/>
      </w:pPr>
      <w:r>
        <w:rPr>
          <w:u w:val="none"/>
        </w:rPr>
        <w:t>Introduce planteamiento de la crítica del surrealismo, a la censura del yo. No sería visible el surrealismo sin Freud. El surrealismo es la suprarrealidad. (término acuñado por G.Apollinaire). Freud es una persona culta, pero tradicional, para él, el arte asumía la censura de ahi en compromiso.</w:t>
      </w:r>
    </w:p>
    <w:p>
      <w:pPr>
        <w:pStyle w:val="style22"/>
        <w:tabs>
          <w:tab w:leader="none" w:pos="-60" w:val="left"/>
          <w:tab w:leader="none" w:pos="0" w:val="left"/>
          <w:tab w:leader="none" w:pos="679" w:val="left"/>
          <w:tab w:leader="none" w:pos="709" w:val="left"/>
        </w:tabs>
        <w:ind w:hanging="0" w:left="0" w:right="0"/>
        <w:spacing w:after="120" w:before="0"/>
      </w:pPr>
      <w:r>
        <w:rPr>
          <w:u w:val="none"/>
        </w:rPr>
        <w:t>Comunicación entre la creación, y la recepción artística.</w:t>
      </w:r>
    </w:p>
    <w:p>
      <w:pPr>
        <w:pStyle w:val="style22"/>
        <w:numPr>
          <w:ilvl w:val="0"/>
          <w:numId w:val="14"/>
        </w:numPr>
        <w:tabs>
          <w:tab w:leader="none" w:pos="-60" w:val="left"/>
          <w:tab w:leader="none" w:pos="0" w:val="left"/>
          <w:tab w:leader="none" w:pos="679" w:val="left"/>
          <w:tab w:leader="none" w:pos="709" w:val="left"/>
        </w:tabs>
        <w:ind w:hanging="0" w:left="0" w:right="0"/>
        <w:spacing w:after="120" w:before="0"/>
      </w:pPr>
      <w:r>
        <w:rPr>
          <w:u w:val="single"/>
        </w:rPr>
        <w:t>El arte como un camino de retorno entre fantasía y realidad.</w:t>
      </w:r>
    </w:p>
    <w:p>
      <w:pPr>
        <w:pStyle w:val="style22"/>
        <w:tabs>
          <w:tab w:leader="none" w:pos="-60" w:val="left"/>
          <w:tab w:leader="none" w:pos="0" w:val="left"/>
          <w:tab w:leader="none" w:pos="679" w:val="left"/>
          <w:tab w:leader="none" w:pos="709" w:val="left"/>
        </w:tabs>
        <w:ind w:hanging="0" w:left="0" w:right="0"/>
        <w:spacing w:after="120" w:before="0"/>
      </w:pPr>
      <w:r>
        <w:rPr>
          <w:u w:val="none"/>
        </w:rPr>
        <w:t>La figura del artista como un intrometido próximo a la neurosis...?</w:t>
      </w:r>
    </w:p>
    <w:p>
      <w:pPr>
        <w:pStyle w:val="style22"/>
        <w:tabs>
          <w:tab w:leader="none" w:pos="-60" w:val="left"/>
          <w:tab w:leader="none" w:pos="0" w:val="left"/>
          <w:tab w:leader="none" w:pos="679" w:val="left"/>
          <w:tab w:leader="none" w:pos="709" w:val="left"/>
        </w:tabs>
        <w:ind w:hanging="0" w:left="0" w:right="0"/>
        <w:spacing w:after="120" w:before="0"/>
      </w:pPr>
      <w:r>
        <w:rPr>
          <w:u w:val="none"/>
        </w:rPr>
      </w:r>
    </w:p>
    <w:p>
      <w:pPr>
        <w:pStyle w:val="style22"/>
        <w:tabs>
          <w:tab w:leader="none" w:pos="-60" w:val="left"/>
          <w:tab w:leader="none" w:pos="0" w:val="left"/>
          <w:tab w:leader="none" w:pos="679" w:val="left"/>
          <w:tab w:leader="none" w:pos="709" w:val="left"/>
        </w:tabs>
        <w:ind w:hanging="0" w:left="0" w:right="0"/>
        <w:spacing w:after="120" w:before="0"/>
      </w:pPr>
      <w:r>
        <w:rPr>
          <w:u w:val="none"/>
        </w:rPr>
      </w:r>
    </w:p>
    <w:p>
      <w:pPr>
        <w:pStyle w:val="style22"/>
        <w:tabs>
          <w:tab w:leader="none" w:pos="-60" w:val="left"/>
          <w:tab w:leader="none" w:pos="0" w:val="left"/>
          <w:tab w:leader="none" w:pos="679" w:val="left"/>
          <w:tab w:leader="none" w:pos="709" w:val="left"/>
        </w:tabs>
        <w:ind w:hanging="0" w:left="0" w:right="0"/>
        <w:spacing w:after="120" w:before="0"/>
      </w:pPr>
      <w:r>
        <w:rPr>
          <w:i/>
          <w:u w:val="single"/>
          <w:b/>
          <w:iCs/>
          <w:bCs/>
        </w:rPr>
        <w:t>Martin Heidegger (1889-1976).</w:t>
      </w:r>
    </w:p>
    <w:p>
      <w:pPr>
        <w:pStyle w:val="style22"/>
        <w:tabs>
          <w:tab w:leader="none" w:pos="-60" w:val="left"/>
          <w:tab w:leader="none" w:pos="0" w:val="left"/>
          <w:tab w:leader="none" w:pos="679" w:val="left"/>
          <w:tab w:leader="none" w:pos="709" w:val="left"/>
        </w:tabs>
        <w:ind w:hanging="0" w:left="0" w:right="0"/>
        <w:spacing w:after="120" w:before="0"/>
      </w:pPr>
      <w:r>
        <w:rPr>
          <w:i w:val="off"/>
          <w:u w:val="none"/>
          <w:b w:val="off"/>
          <w:iCs w:val="off"/>
          <w:bCs w:val="off"/>
        </w:rPr>
        <w:t>Discípulo de Edmund Husserl. Inició la corriente de la “</w:t>
      </w:r>
      <w:r>
        <w:rPr>
          <w:i w:val="off"/>
          <w:u w:val="single"/>
          <w:b w:val="off"/>
          <w:iCs w:val="off"/>
          <w:bCs w:val="off"/>
        </w:rPr>
        <w:t>fenomenología</w:t>
      </w:r>
      <w:r>
        <w:rPr>
          <w:i w:val="off"/>
          <w:u w:val="none"/>
          <w:b w:val="off"/>
          <w:iCs w:val="off"/>
          <w:bCs w:val="off"/>
        </w:rPr>
        <w:t>” y en 1927, Heidegger publica</w:t>
      </w:r>
      <w:r>
        <w:rPr>
          <w:i w:val="off"/>
          <w:u w:val="none"/>
          <w:b/>
          <w:iCs w:val="off"/>
          <w:bCs/>
        </w:rPr>
        <w:t xml:space="preserve"> la obra</w:t>
      </w:r>
      <w:r>
        <w:rPr>
          <w:i w:val="off"/>
          <w:u w:val="none"/>
          <w:b w:val="off"/>
          <w:iCs w:val="off"/>
          <w:bCs w:val="off"/>
        </w:rPr>
        <w:t xml:space="preserve"> que le dió forma: “</w:t>
      </w:r>
      <w:r>
        <w:rPr>
          <w:i w:val="off"/>
          <w:u w:val="single"/>
          <w:b w:val="off"/>
          <w:iCs w:val="off"/>
          <w:bCs w:val="off"/>
        </w:rPr>
        <w:t>sein und zeit</w:t>
      </w:r>
      <w:r>
        <w:rPr>
          <w:i w:val="off"/>
          <w:u w:val="none"/>
          <w:b w:val="off"/>
          <w:iCs w:val="off"/>
          <w:bCs w:val="off"/>
        </w:rPr>
        <w:t xml:space="preserve">” (ser y tiempo). Un paso mas alla de Husserl, una filosofía del existir. </w:t>
      </w:r>
    </w:p>
    <w:p>
      <w:pPr>
        <w:pStyle w:val="style22"/>
        <w:tabs>
          <w:tab w:leader="none" w:pos="-60" w:val="left"/>
          <w:tab w:leader="none" w:pos="0" w:val="left"/>
          <w:tab w:leader="none" w:pos="679" w:val="left"/>
          <w:tab w:leader="none" w:pos="709" w:val="left"/>
        </w:tabs>
        <w:ind w:hanging="0" w:left="0" w:right="0"/>
        <w:spacing w:after="120" w:before="0"/>
      </w:pPr>
      <w:r>
        <w:rPr>
          <w:i w:val="off"/>
          <w:u w:val="none"/>
          <w:b w:val="off"/>
          <w:iCs w:val="off"/>
          <w:bCs w:val="off"/>
        </w:rPr>
        <w:t>Categoría de “</w:t>
      </w:r>
      <w:r>
        <w:rPr>
          <w:i w:val="off"/>
          <w:u w:val="single"/>
          <w:b/>
          <w:iCs w:val="off"/>
          <w:bCs/>
        </w:rPr>
        <w:t>desein</w:t>
      </w:r>
      <w:r>
        <w:rPr>
          <w:i w:val="off"/>
          <w:u w:val="none"/>
          <w:b w:val="off"/>
          <w:iCs w:val="off"/>
          <w:bCs w:val="off"/>
        </w:rPr>
        <w:t>”: “estar ahi”, estar, existir, modo de existir de los seres humanos. Plantea como primer aspecto la tematización de la vida humana, y no más alla de esa dimensión.</w:t>
      </w:r>
    </w:p>
    <w:p>
      <w:pPr>
        <w:pStyle w:val="style22"/>
        <w:tabs>
          <w:tab w:leader="none" w:pos="-60" w:val="left"/>
          <w:tab w:leader="none" w:pos="0" w:val="left"/>
          <w:tab w:leader="none" w:pos="679" w:val="left"/>
          <w:tab w:leader="none" w:pos="709" w:val="left"/>
        </w:tabs>
        <w:ind w:hanging="0" w:left="0" w:right="0"/>
        <w:spacing w:after="120" w:before="0"/>
      </w:pPr>
      <w:r>
        <w:rPr>
          <w:i w:val="off"/>
          <w:u w:val="none"/>
          <w:b w:val="off"/>
          <w:iCs w:val="off"/>
          <w:bCs w:val="off"/>
        </w:rPr>
        <w:t xml:space="preserve">Su </w:t>
      </w:r>
      <w:r>
        <w:rPr>
          <w:i w:val="off"/>
          <w:u w:val="single"/>
          <w:b w:val="off"/>
          <w:iCs w:val="off"/>
          <w:bCs w:val="off"/>
        </w:rPr>
        <w:t>aportación</w:t>
      </w:r>
      <w:r>
        <w:rPr>
          <w:i w:val="off"/>
          <w:u w:val="none"/>
          <w:b w:val="off"/>
          <w:iCs w:val="off"/>
          <w:bCs w:val="off"/>
        </w:rPr>
        <w:t xml:space="preserve"> mas importante a la </w:t>
      </w:r>
      <w:r>
        <w:rPr>
          <w:i w:val="off"/>
          <w:u w:val="single"/>
          <w:b w:val="off"/>
          <w:iCs w:val="off"/>
          <w:bCs w:val="off"/>
        </w:rPr>
        <w:t>estética</w:t>
      </w:r>
      <w:r>
        <w:rPr>
          <w:i w:val="off"/>
          <w:u w:val="none"/>
          <w:b w:val="off"/>
          <w:iCs w:val="off"/>
          <w:bCs w:val="off"/>
        </w:rPr>
        <w:t>: es en 1930. se produce un giro</w:t>
      </w:r>
    </w:p>
    <w:p>
      <w:pPr>
        <w:pStyle w:val="style22"/>
        <w:tabs>
          <w:tab w:leader="none" w:pos="-60" w:val="left"/>
          <w:tab w:leader="none" w:pos="0" w:val="left"/>
          <w:tab w:leader="none" w:pos="679" w:val="left"/>
          <w:tab w:leader="none" w:pos="709" w:val="left"/>
        </w:tabs>
        <w:ind w:hanging="0" w:left="0" w:right="0"/>
        <w:spacing w:after="120" w:before="0"/>
      </w:pPr>
      <w:r>
        <w:rPr>
          <w:i w:val="off"/>
          <w:u w:val="none"/>
          <w:b w:val="off"/>
          <w:iCs w:val="off"/>
          <w:bCs w:val="off"/>
        </w:rPr>
        <w:t>“</w:t>
      </w:r>
      <w:r>
        <w:rPr>
          <w:i w:val="off"/>
          <w:u w:val="single"/>
          <w:b/>
          <w:iCs w:val="off"/>
          <w:bCs/>
        </w:rPr>
        <w:t>El giro de los años 30</w:t>
      </w:r>
      <w:r>
        <w:rPr>
          <w:i w:val="off"/>
          <w:u w:val="none"/>
          <w:b w:val="off"/>
          <w:iCs w:val="off"/>
          <w:bCs w:val="off"/>
        </w:rPr>
        <w:t>”. dos aspeztos.</w:t>
      </w:r>
    </w:p>
    <w:p>
      <w:pPr>
        <w:pStyle w:val="style22"/>
        <w:tabs>
          <w:tab w:leader="none" w:pos="-60" w:val="left"/>
          <w:tab w:leader="none" w:pos="0" w:val="left"/>
          <w:tab w:leader="none" w:pos="679" w:val="left"/>
          <w:tab w:leader="none" w:pos="709" w:val="left"/>
        </w:tabs>
        <w:ind w:hanging="0" w:left="0" w:right="0"/>
        <w:spacing w:after="120" w:before="0"/>
      </w:pPr>
      <w:r>
        <w:rPr>
          <w:i w:val="off"/>
          <w:u w:val="none"/>
          <w:b w:val="off"/>
          <w:iCs w:val="off"/>
          <w:bCs w:val="off"/>
        </w:rPr>
        <w:t xml:space="preserve">-1.militancia política </w:t>
      </w:r>
    </w:p>
    <w:p>
      <w:pPr>
        <w:pStyle w:val="style22"/>
        <w:tabs>
          <w:tab w:leader="none" w:pos="-60" w:val="left"/>
          <w:tab w:leader="none" w:pos="0" w:val="left"/>
          <w:tab w:leader="none" w:pos="679" w:val="left"/>
          <w:tab w:leader="none" w:pos="709" w:val="left"/>
        </w:tabs>
        <w:ind w:hanging="0" w:left="0" w:right="0"/>
        <w:spacing w:after="120" w:before="0"/>
      </w:pPr>
      <w:r>
        <w:rPr>
          <w:i w:val="off"/>
          <w:u w:val="none"/>
          <w:b w:val="off"/>
          <w:iCs w:val="off"/>
          <w:bCs w:val="off"/>
        </w:rPr>
        <w:t>-2. interés por el arte, por la poesía, la técnica y el Lenguaje. (dimensión que ocupan ya su interés, hasta su muerte. Menos mal).</w:t>
      </w:r>
    </w:p>
    <w:p>
      <w:pPr>
        <w:pStyle w:val="style22"/>
        <w:tabs>
          <w:tab w:leader="none" w:pos="-60" w:val="left"/>
          <w:tab w:leader="none" w:pos="0" w:val="left"/>
          <w:tab w:leader="none" w:pos="679" w:val="left"/>
          <w:tab w:leader="none" w:pos="709" w:val="left"/>
        </w:tabs>
        <w:ind w:hanging="0" w:left="0" w:right="0"/>
        <w:spacing w:after="120" w:before="0"/>
      </w:pPr>
      <w:r>
        <w:rPr>
          <w:i w:val="off"/>
          <w:u w:val="none"/>
          <w:b w:val="off"/>
          <w:iCs w:val="off"/>
          <w:bCs w:val="off"/>
        </w:rPr>
        <w:t xml:space="preserve">El </w:t>
      </w:r>
      <w:r>
        <w:rPr>
          <w:i w:val="off"/>
          <w:u w:val="single"/>
          <w:b/>
          <w:iCs w:val="off"/>
          <w:bCs/>
        </w:rPr>
        <w:t>lenguaje</w:t>
      </w:r>
      <w:r>
        <w:rPr>
          <w:i w:val="off"/>
          <w:u w:val="none"/>
          <w:b w:val="off"/>
          <w:iCs w:val="off"/>
          <w:bCs w:val="off"/>
        </w:rPr>
        <w:t>, es el transfondo de sus teorías acerca del arte, lapoesía y la técnica. El texto mas importante, es de esta segunda etapa: “l</w:t>
      </w:r>
      <w:r>
        <w:rPr>
          <w:i w:val="off"/>
          <w:u w:val="single"/>
          <w:b w:val="off"/>
          <w:iCs w:val="off"/>
          <w:bCs w:val="off"/>
        </w:rPr>
        <w:t>a carta sobre el humanismo</w:t>
      </w:r>
      <w:r>
        <w:rPr>
          <w:i w:val="off"/>
          <w:u w:val="none"/>
          <w:b w:val="off"/>
          <w:iCs w:val="off"/>
          <w:bCs w:val="off"/>
        </w:rPr>
        <w:t>” (1947) (se distancia del existencialismo francés).(postguerra). Carácter filosófico más general. Frase típica del segundo Heidegger: “</w:t>
      </w:r>
      <w:r>
        <w:rPr>
          <w:i w:val="off"/>
          <w:u w:val="single"/>
          <w:b w:val="off"/>
          <w:iCs w:val="off"/>
          <w:bCs w:val="off"/>
        </w:rPr>
        <w:t>el lenguaje es la casa del ser</w:t>
      </w:r>
      <w:r>
        <w:rPr>
          <w:i w:val="off"/>
          <w:u w:val="none"/>
          <w:b w:val="off"/>
          <w:iCs w:val="off"/>
          <w:bCs w:val="off"/>
        </w:rPr>
        <w:t>”, antes su preocupación era el “dasein” ahora el ser.</w:t>
      </w:r>
    </w:p>
    <w:p>
      <w:pPr>
        <w:pStyle w:val="style22"/>
        <w:tabs>
          <w:tab w:leader="none" w:pos="-60" w:val="left"/>
          <w:tab w:leader="none" w:pos="0" w:val="left"/>
          <w:tab w:leader="none" w:pos="679" w:val="left"/>
          <w:tab w:leader="none" w:pos="709" w:val="left"/>
        </w:tabs>
        <w:ind w:hanging="0" w:left="0" w:right="0"/>
        <w:spacing w:after="120" w:before="0"/>
      </w:pPr>
      <w:r>
        <w:rPr>
          <w:i w:val="off"/>
          <w:u w:val="none"/>
          <w:b w:val="off"/>
          <w:iCs w:val="off"/>
          <w:bCs w:val="off"/>
        </w:rPr>
        <w:t>Introduce una cuestión metafísica importante: “überwindung der metaphysik” (superación de la metafísica). Necesidad de establecer la distinción entre ser y ente. Se origina de los entes.-ente con alcance general, no de ser humano. Retorno a la pregunta por el ser. Superación de un tipo de metafísica concreta. (desde platón a Heggel).</w:t>
      </w:r>
    </w:p>
    <w:p>
      <w:pPr>
        <w:pStyle w:val="style22"/>
        <w:tabs>
          <w:tab w:leader="none" w:pos="-60" w:val="left"/>
          <w:tab w:leader="none" w:pos="0" w:val="left"/>
          <w:tab w:leader="none" w:pos="679" w:val="left"/>
          <w:tab w:leader="none" w:pos="709" w:val="left"/>
        </w:tabs>
        <w:ind w:hanging="0" w:left="0" w:right="0"/>
        <w:spacing w:after="120" w:before="0"/>
      </w:pPr>
      <w:r>
        <w:rPr>
          <w:i w:val="off"/>
          <w:u w:val="none"/>
          <w:b w:val="off"/>
          <w:iCs w:val="off"/>
          <w:bCs w:val="off"/>
        </w:rPr>
        <w:t>“</w:t>
      </w:r>
      <w:r>
        <w:rPr>
          <w:i w:val="off"/>
          <w:u w:val="none"/>
          <w:b w:val="off"/>
          <w:iCs w:val="off"/>
          <w:bCs w:val="off"/>
        </w:rPr>
        <w:t>El olvido del ser” recuperación del concepto de verdad que permite al pensamiento presocrático: plantea un sentimiento de verdad acudiendo a un término griego “lezos”: olvido. Leteo: él utiliza alezeia: verdad. Exposición al olvido. La verdad como descubrimiento, implica que la forma de integrar “ser” es: establecer una serie de interrogantes que desoculten el ser.</w:t>
      </w:r>
    </w:p>
    <w:p>
      <w:pPr>
        <w:pStyle w:val="style22"/>
        <w:tabs>
          <w:tab w:leader="none" w:pos="-60" w:val="left"/>
          <w:tab w:leader="none" w:pos="0" w:val="left"/>
          <w:tab w:leader="none" w:pos="679" w:val="left"/>
          <w:tab w:leader="none" w:pos="709" w:val="left"/>
        </w:tabs>
        <w:ind w:hanging="0" w:left="0" w:right="0"/>
        <w:spacing w:after="120" w:before="0"/>
      </w:pPr>
      <w:r>
        <w:rPr>
          <w:i w:val="off"/>
          <w:u w:val="none"/>
          <w:b/>
          <w:iCs w:val="off"/>
          <w:bCs/>
        </w:rPr>
        <w:t>Aportaciones</w:t>
      </w:r>
      <w:r>
        <w:rPr>
          <w:i w:val="off"/>
          <w:u w:val="none"/>
          <w:b w:val="off"/>
          <w:iCs w:val="off"/>
          <w:bCs w:val="off"/>
        </w:rPr>
        <w:t>:</w:t>
      </w:r>
    </w:p>
    <w:p>
      <w:pPr>
        <w:pStyle w:val="style22"/>
        <w:numPr>
          <w:ilvl w:val="0"/>
          <w:numId w:val="15"/>
        </w:numPr>
        <w:tabs>
          <w:tab w:leader="none" w:pos="-60" w:val="left"/>
          <w:tab w:leader="none" w:pos="0" w:val="left"/>
          <w:tab w:leader="none" w:pos="679" w:val="left"/>
          <w:tab w:leader="none" w:pos="709" w:val="left"/>
        </w:tabs>
        <w:ind w:hanging="0" w:left="0" w:right="0"/>
        <w:spacing w:after="120" w:before="0"/>
      </w:pPr>
      <w:r>
        <w:rPr>
          <w:i w:val="off"/>
          <w:u w:val="none"/>
          <w:b w:val="off"/>
          <w:iCs w:val="off"/>
          <w:bCs w:val="off"/>
        </w:rPr>
        <w:t>“</w:t>
      </w:r>
      <w:r>
        <w:rPr>
          <w:i w:val="off"/>
          <w:u w:val="single"/>
          <w:b w:val="off"/>
          <w:iCs w:val="off"/>
          <w:bCs w:val="off"/>
        </w:rPr>
        <w:t xml:space="preserve">El origen de la obra de arte” </w:t>
      </w:r>
      <w:r>
        <w:rPr>
          <w:i w:val="off"/>
          <w:u w:val="none"/>
          <w:b w:val="off"/>
          <w:iCs w:val="off"/>
          <w:bCs w:val="off"/>
        </w:rPr>
        <w:t>(1935-36) el libro ke teniamos ke leer.</w:t>
      </w:r>
    </w:p>
    <w:p>
      <w:pPr>
        <w:pStyle w:val="style22"/>
        <w:numPr>
          <w:ilvl w:val="0"/>
          <w:numId w:val="15"/>
        </w:numPr>
        <w:tabs>
          <w:tab w:leader="none" w:pos="-60" w:val="left"/>
          <w:tab w:leader="none" w:pos="0" w:val="left"/>
          <w:tab w:leader="none" w:pos="679" w:val="left"/>
          <w:tab w:leader="none" w:pos="709" w:val="left"/>
        </w:tabs>
        <w:ind w:hanging="0" w:left="0" w:right="0"/>
        <w:spacing w:after="120" w:before="0"/>
      </w:pPr>
      <w:r>
        <w:rPr>
          <w:i w:val="off"/>
          <w:u w:val="none"/>
          <w:b w:val="off"/>
          <w:iCs w:val="off"/>
          <w:bCs w:val="off"/>
        </w:rPr>
        <w:t>“</w:t>
      </w:r>
      <w:r>
        <w:rPr>
          <w:i w:val="off"/>
          <w:u w:val="single"/>
          <w:b w:val="off"/>
          <w:iCs w:val="off"/>
          <w:bCs w:val="off"/>
        </w:rPr>
        <w:t>Hölderlin y la esencia de la poesía</w:t>
      </w:r>
      <w:r>
        <w:rPr>
          <w:i w:val="off"/>
          <w:u w:val="none"/>
          <w:b w:val="off"/>
          <w:iCs w:val="off"/>
          <w:bCs w:val="off"/>
        </w:rPr>
        <w:t xml:space="preserve">” (conferencia 1936, texto 1937, libro 1944). </w:t>
      </w:r>
    </w:p>
    <w:p>
      <w:pPr>
        <w:pStyle w:val="style22"/>
        <w:tabs>
          <w:tab w:leader="none" w:pos="-60" w:val="left"/>
          <w:tab w:leader="none" w:pos="0" w:val="left"/>
          <w:tab w:leader="none" w:pos="679" w:val="left"/>
          <w:tab w:leader="none" w:pos="709" w:val="left"/>
        </w:tabs>
        <w:ind w:hanging="0" w:left="0" w:right="0"/>
        <w:spacing w:after="120" w:before="0"/>
      </w:pPr>
      <w:r>
        <w:rPr>
          <w:i w:val="off"/>
          <w:u w:val="none"/>
          <w:b w:val="off"/>
          <w:iCs w:val="off"/>
          <w:bCs w:val="off"/>
        </w:rPr>
        <w:t xml:space="preserve">1º pensamiento sobre el arte: una interrogación sobre “el </w:t>
      </w:r>
      <w:r>
        <w:rPr>
          <w:i w:val="off"/>
          <w:u w:val="single"/>
          <w:b w:val="off"/>
          <w:iCs w:val="off"/>
          <w:bCs w:val="off"/>
        </w:rPr>
        <w:t>origen</w:t>
      </w:r>
      <w:r>
        <w:rPr>
          <w:i w:val="off"/>
          <w:u w:val="none"/>
          <w:b w:val="off"/>
          <w:iCs w:val="off"/>
          <w:bCs w:val="off"/>
        </w:rPr>
        <w:t>” (otra de sus categorías importantes). Condición doble en la obra de arte, es “cosa” y “mas que cosa”. Toda obra de arte revela algo no conocido, es símbolo y alegoría. Origen del arte, y el arte origen.</w:t>
      </w:r>
    </w:p>
    <w:p>
      <w:pPr>
        <w:pStyle w:val="style22"/>
        <w:tabs>
          <w:tab w:leader="none" w:pos="-60" w:val="left"/>
          <w:tab w:leader="none" w:pos="0" w:val="left"/>
          <w:tab w:leader="none" w:pos="679" w:val="left"/>
          <w:tab w:leader="none" w:pos="709" w:val="left"/>
        </w:tabs>
        <w:ind w:hanging="0" w:left="0" w:right="0"/>
        <w:spacing w:after="120" w:before="0"/>
      </w:pPr>
      <w:r>
        <w:rPr>
          <w:i w:val="off"/>
          <w:u w:val="none"/>
          <w:b w:val="off"/>
          <w:iCs w:val="off"/>
          <w:bCs w:val="off"/>
        </w:rPr>
        <w:t>Desvela el desarrollo histórico de la verdad. Lo que uno ve “el arte, es la puesta en obra de la verdad” implica el “devenir, depliegue histórico de la verdad”. Cercanía al pensamiento de Platón aunque se plantea ahora como desocultamiento.</w:t>
      </w:r>
    </w:p>
    <w:p>
      <w:pPr>
        <w:pStyle w:val="style22"/>
        <w:tabs>
          <w:tab w:leader="none" w:pos="-60" w:val="left"/>
          <w:tab w:leader="none" w:pos="0" w:val="left"/>
          <w:tab w:leader="none" w:pos="679" w:val="left"/>
          <w:tab w:leader="none" w:pos="709" w:val="left"/>
        </w:tabs>
        <w:ind w:hanging="0" w:left="0" w:right="0"/>
        <w:spacing w:after="120" w:before="0"/>
      </w:pPr>
      <w:r>
        <w:rPr>
          <w:i w:val="off"/>
          <w:u w:val="none"/>
          <w:b w:val="off"/>
          <w:iCs w:val="off"/>
          <w:bCs w:val="off"/>
        </w:rPr>
        <w:t>Dos rasgos fundamentales (mas que cosa) en el “ser obra” de la obra de arte:</w:t>
      </w:r>
    </w:p>
    <w:p>
      <w:pPr>
        <w:pStyle w:val="style22"/>
        <w:tabs>
          <w:tab w:leader="none" w:pos="-60" w:val="left"/>
          <w:tab w:leader="none" w:pos="0" w:val="left"/>
          <w:tab w:leader="none" w:pos="679" w:val="left"/>
          <w:tab w:leader="none" w:pos="709" w:val="left"/>
        </w:tabs>
        <w:ind w:hanging="0" w:left="0" w:right="0"/>
        <w:spacing w:after="120" w:before="0"/>
      </w:pPr>
      <w:r>
        <w:rPr>
          <w:i w:val="off"/>
          <w:u w:val="none"/>
          <w:b w:val="off"/>
          <w:iCs w:val="off"/>
          <w:bCs w:val="off"/>
        </w:rPr>
        <w:t>1.la instalación de un mundo: erigir en dedicar y celebrar. Rememora acontecimientos humanos, constituyen el devenir de la obra de arte. Mundo: conmemoración y retención en la memoria de lo que vivimos como humanos.</w:t>
      </w:r>
    </w:p>
    <w:p>
      <w:pPr>
        <w:pStyle w:val="style22"/>
        <w:tabs>
          <w:tab w:leader="none" w:pos="-60" w:val="left"/>
          <w:tab w:leader="none" w:pos="0" w:val="left"/>
          <w:tab w:leader="none" w:pos="679" w:val="left"/>
          <w:tab w:leader="none" w:pos="709" w:val="left"/>
        </w:tabs>
        <w:ind w:hanging="0" w:left="0" w:right="0"/>
        <w:spacing w:after="120" w:before="0"/>
      </w:pPr>
      <w:r>
        <w:rPr>
          <w:i w:val="off"/>
          <w:u w:val="none"/>
          <w:b w:val="off"/>
          <w:iCs w:val="off"/>
          <w:bCs w:val="off"/>
        </w:rPr>
        <w:t>2.la elavoración de la tierra: construcción de un sentido de responsabilidades y compromisos humanos.</w:t>
      </w:r>
    </w:p>
    <w:p>
      <w:pPr>
        <w:pStyle w:val="style22"/>
        <w:tabs>
          <w:tab w:leader="none" w:pos="-60" w:val="left"/>
          <w:tab w:leader="none" w:pos="0" w:val="left"/>
          <w:tab w:leader="none" w:pos="679" w:val="left"/>
          <w:tab w:leader="none" w:pos="709" w:val="left"/>
        </w:tabs>
        <w:ind w:hanging="0" w:left="0" w:right="0"/>
        <w:spacing w:after="120" w:before="0"/>
      </w:pPr>
      <w:r>
        <w:rPr>
          <w:i w:val="off"/>
          <w:u w:val="none"/>
          <w:b w:val="off"/>
          <w:iCs w:val="off"/>
          <w:bCs w:val="off"/>
        </w:rPr>
        <w:t>¿cuál es la esencia del arte?</w:t>
      </w:r>
    </w:p>
    <w:p>
      <w:pPr>
        <w:pStyle w:val="style22"/>
        <w:tabs>
          <w:tab w:leader="none" w:pos="-60" w:val="left"/>
          <w:tab w:leader="none" w:pos="0" w:val="left"/>
          <w:tab w:leader="none" w:pos="679" w:val="left"/>
          <w:tab w:leader="none" w:pos="709" w:val="left"/>
        </w:tabs>
        <w:ind w:hanging="0" w:left="0" w:right="0"/>
        <w:spacing w:after="120" w:before="0"/>
      </w:pPr>
      <w:r>
        <w:rPr>
          <w:i w:val="off"/>
          <w:u w:val="none"/>
          <w:b w:val="off"/>
          <w:iCs w:val="off"/>
          <w:bCs w:val="off"/>
        </w:rPr>
        <w:t>En las obras se manifiesta una esencia que e el arte. La pregunta se dirige a las obras. La esencia del arte es la poesía. (poesíe, deriva del griego poi~ein: hacer). A la vez, y como siempre en circularidad: la esencia de la poesía sería la instalación de la verdad. Desarrollo histórico de la verdad. “</w:t>
      </w:r>
      <w:r>
        <w:rPr>
          <w:i w:val="off"/>
          <w:u w:val="single"/>
          <w:b w:val="off"/>
          <w:iCs w:val="off"/>
          <w:bCs w:val="off"/>
        </w:rPr>
        <w:t>instauración</w:t>
      </w:r>
      <w:r>
        <w:rPr>
          <w:i w:val="off"/>
          <w:u w:val="none"/>
          <w:b w:val="off"/>
          <w:iCs w:val="off"/>
          <w:bCs w:val="off"/>
        </w:rPr>
        <w:t>” (otra categoría). 3 sentidos fundamentales de la instauración:</w:t>
      </w:r>
    </w:p>
    <w:p>
      <w:pPr>
        <w:pStyle w:val="style22"/>
        <w:tabs>
          <w:tab w:leader="none" w:pos="-60" w:val="left"/>
          <w:tab w:leader="none" w:pos="0" w:val="left"/>
          <w:tab w:leader="none" w:pos="679" w:val="left"/>
          <w:tab w:leader="none" w:pos="709" w:val="left"/>
        </w:tabs>
        <w:ind w:hanging="0" w:left="0" w:right="0"/>
        <w:spacing w:after="120" w:before="0"/>
      </w:pPr>
      <w:r>
        <w:rPr>
          <w:i w:val="off"/>
          <w:u w:val="none"/>
          <w:b w:val="off"/>
          <w:iCs w:val="off"/>
          <w:bCs w:val="off"/>
        </w:rPr>
        <w:t>1. ofrenda o donación.</w:t>
      </w:r>
    </w:p>
    <w:p>
      <w:pPr>
        <w:pStyle w:val="style22"/>
        <w:tabs>
          <w:tab w:leader="none" w:pos="-60" w:val="left"/>
          <w:tab w:leader="none" w:pos="0" w:val="left"/>
          <w:tab w:leader="none" w:pos="679" w:val="left"/>
          <w:tab w:leader="none" w:pos="709" w:val="left"/>
        </w:tabs>
        <w:ind w:hanging="0" w:left="0" w:right="0"/>
        <w:spacing w:after="120" w:before="0"/>
      </w:pPr>
      <w:r>
        <w:rPr>
          <w:i w:val="off"/>
          <w:u w:val="none"/>
          <w:b w:val="off"/>
          <w:iCs w:val="off"/>
          <w:bCs w:val="off"/>
        </w:rPr>
        <w:t>2. fundamentación o fundación.</w:t>
      </w:r>
    </w:p>
    <w:p>
      <w:pPr>
        <w:pStyle w:val="style22"/>
        <w:tabs>
          <w:tab w:leader="none" w:pos="-60" w:val="left"/>
          <w:tab w:leader="none" w:pos="0" w:val="left"/>
          <w:tab w:leader="none" w:pos="679" w:val="left"/>
          <w:tab w:leader="none" w:pos="709" w:val="left"/>
        </w:tabs>
        <w:ind w:hanging="0" w:left="0" w:right="0"/>
        <w:spacing w:after="120" w:before="0"/>
      </w:pPr>
      <w:r>
        <w:rPr>
          <w:i w:val="off"/>
          <w:u w:val="none"/>
          <w:b w:val="off"/>
          <w:iCs w:val="off"/>
          <w:bCs w:val="off"/>
        </w:rPr>
        <w:t>3. comienzo u origen. Instaura el origen en el proceso de manifestación de la verdad.</w:t>
      </w:r>
    </w:p>
    <w:p>
      <w:pPr>
        <w:pStyle w:val="style22"/>
        <w:tabs>
          <w:tab w:leader="none" w:pos="-60" w:val="left"/>
          <w:tab w:leader="none" w:pos="0" w:val="left"/>
          <w:tab w:leader="none" w:pos="679" w:val="left"/>
          <w:tab w:leader="none" w:pos="709" w:val="left"/>
        </w:tabs>
        <w:ind w:hanging="0" w:left="0" w:right="0"/>
        <w:spacing w:after="120" w:before="0"/>
      </w:pPr>
      <w:r>
        <w:rPr>
          <w:i w:val="off"/>
          <w:u w:val="none"/>
          <w:b w:val="off"/>
          <w:iCs w:val="off"/>
          <w:bCs w:val="off"/>
        </w:rPr>
        <w:t>“</w:t>
      </w:r>
      <w:r>
        <w:rPr>
          <w:i w:val="off"/>
          <w:u w:val="none"/>
          <w:b w:val="off"/>
          <w:iCs w:val="off"/>
          <w:bCs w:val="off"/>
        </w:rPr>
        <w:t>El arte es, en su esencia, un origen” (es el resultado final) y “no la otra cosa”. (casi Heggel pero renovado).</w:t>
      </w:r>
    </w:p>
    <w:p>
      <w:pPr>
        <w:pStyle w:val="style22"/>
        <w:tabs>
          <w:tab w:leader="none" w:pos="-60" w:val="left"/>
          <w:tab w:leader="none" w:pos="0" w:val="left"/>
          <w:tab w:leader="none" w:pos="679" w:val="left"/>
          <w:tab w:leader="none" w:pos="709" w:val="left"/>
        </w:tabs>
        <w:ind w:hanging="0" w:left="0" w:right="0"/>
        <w:spacing w:after="120" w:before="0"/>
      </w:pPr>
      <w:r>
        <w:rPr>
          <w:i w:val="off"/>
          <w:u w:val="none"/>
          <w:b w:val="off"/>
          <w:iCs w:val="off"/>
          <w:bCs w:val="off"/>
        </w:rPr>
        <w:t>2º Höelderlin y la esencia de la poesía.</w:t>
      </w:r>
    </w:p>
    <w:p>
      <w:pPr>
        <w:pStyle w:val="style22"/>
        <w:tabs>
          <w:tab w:leader="none" w:pos="-60" w:val="left"/>
          <w:tab w:leader="none" w:pos="0" w:val="left"/>
          <w:tab w:leader="none" w:pos="679" w:val="left"/>
          <w:tab w:leader="none" w:pos="709" w:val="left"/>
        </w:tabs>
        <w:ind w:hanging="0" w:left="0" w:right="0"/>
        <w:spacing w:after="120" w:before="0"/>
      </w:pPr>
      <w:r>
        <w:rPr>
          <w:i w:val="off"/>
          <w:u w:val="none"/>
          <w:b w:val="off"/>
          <w:iCs w:val="off"/>
          <w:bCs w:val="off"/>
        </w:rPr>
        <w:t>a. ¿por qué a él y no a otro poeta? Porque su poesía está sustentada en “poetizar la esencia de la poesía”. Es el poeta del poeta.</w:t>
      </w:r>
    </w:p>
    <w:p>
      <w:pPr>
        <w:pStyle w:val="style22"/>
        <w:tabs>
          <w:tab w:leader="none" w:pos="-60" w:val="left"/>
          <w:tab w:leader="none" w:pos="0" w:val="left"/>
          <w:tab w:leader="none" w:pos="679" w:val="left"/>
          <w:tab w:leader="none" w:pos="709" w:val="left"/>
        </w:tabs>
        <w:ind w:hanging="0" w:left="0" w:right="0"/>
        <w:spacing w:after="120" w:before="0"/>
      </w:pPr>
      <w:r>
        <w:rPr>
          <w:i w:val="off"/>
          <w:u w:val="none"/>
          <w:b w:val="off"/>
          <w:iCs w:val="off"/>
          <w:bCs w:val="off"/>
        </w:rPr>
        <w:t>b. Palabras-guia:</w:t>
      </w:r>
    </w:p>
    <w:p>
      <w:pPr>
        <w:pStyle w:val="style22"/>
        <w:tabs>
          <w:tab w:leader="none" w:pos="-60" w:val="left"/>
          <w:tab w:leader="none" w:pos="0" w:val="left"/>
          <w:tab w:leader="none" w:pos="679" w:val="left"/>
          <w:tab w:leader="none" w:pos="709" w:val="left"/>
        </w:tabs>
        <w:ind w:hanging="0" w:left="0" w:right="0"/>
        <w:spacing w:after="120" w:before="0"/>
      </w:pPr>
      <w:r>
        <w:rPr>
          <w:i w:val="off"/>
          <w:u w:val="none"/>
          <w:b w:val="off"/>
          <w:iCs w:val="off"/>
          <w:bCs w:val="off"/>
        </w:rPr>
        <w:t>I-poetizar la ocupación inocente (categoría ya vista en Schiller o en Nietzsche, poeta inocente, Omero).</w:t>
      </w:r>
    </w:p>
    <w:p>
      <w:pPr>
        <w:pStyle w:val="style22"/>
        <w:tabs>
          <w:tab w:leader="none" w:pos="-60" w:val="left"/>
          <w:tab w:leader="none" w:pos="0" w:val="left"/>
          <w:tab w:leader="none" w:pos="679" w:val="left"/>
          <w:tab w:leader="none" w:pos="709" w:val="left"/>
        </w:tabs>
        <w:ind w:hanging="0" w:left="0" w:right="0"/>
        <w:spacing w:after="120" w:before="0"/>
      </w:pPr>
      <w:r>
        <w:rPr>
          <w:i w:val="off"/>
          <w:u w:val="none"/>
          <w:b w:val="off"/>
          <w:iCs w:val="off"/>
          <w:bCs w:val="off"/>
        </w:rPr>
        <w:t>II-el lenguaje el mas peligroso de los bienes. El lenguaje es la condición de la historia. (lo que instaura los sentidos). Solo donde hay lenguaje hay mundo. Solo donde sentablece mundo hay historia.</w:t>
      </w:r>
    </w:p>
    <w:p>
      <w:pPr>
        <w:pStyle w:val="style22"/>
        <w:tabs>
          <w:tab w:leader="none" w:pos="-60" w:val="left"/>
          <w:tab w:leader="none" w:pos="0" w:val="left"/>
          <w:tab w:leader="none" w:pos="679" w:val="left"/>
          <w:tab w:leader="none" w:pos="709" w:val="left"/>
        </w:tabs>
        <w:ind w:hanging="0" w:left="0" w:right="0"/>
        <w:spacing w:after="120" w:before="0"/>
      </w:pPr>
      <w:r>
        <w:rPr>
          <w:i w:val="off"/>
          <w:u w:val="none"/>
          <w:b w:val="off"/>
          <w:iCs w:val="off"/>
          <w:bCs w:val="off"/>
        </w:rPr>
        <w:t>III- “desde que somos una conversación”</w:t>
      </w:r>
    </w:p>
    <w:p>
      <w:pPr>
        <w:pStyle w:val="style22"/>
        <w:tabs>
          <w:tab w:leader="none" w:pos="-60" w:val="left"/>
          <w:tab w:leader="none" w:pos="0" w:val="left"/>
          <w:tab w:leader="none" w:pos="679" w:val="left"/>
          <w:tab w:leader="none" w:pos="709" w:val="left"/>
        </w:tabs>
        <w:ind w:hanging="0" w:left="0" w:right="0"/>
        <w:spacing w:after="120" w:before="0"/>
      </w:pPr>
      <w:r>
        <w:rPr>
          <w:i w:val="off"/>
          <w:u w:val="none"/>
          <w:b w:val="off"/>
          <w:iCs w:val="off"/>
          <w:bCs w:val="off"/>
        </w:rPr>
        <w:t>IV- “lo que permanece, lo fundan los poetas”. De los planteamientos mas importantes, pensamiento estético de Heidegger, sentido fundamentación de la existencia del lenguaje y conversación. No sólo poetizar inocentemente como vida creativa de lo que es el arte. No solo conversación y lenguaje, sino que lo que permanece en nuestro recuerdo y en la historia, son los poetas. (poetas: artistas para Heidegger).</w:t>
      </w:r>
    </w:p>
    <w:p>
      <w:pPr>
        <w:pStyle w:val="style22"/>
        <w:tabs>
          <w:tab w:leader="none" w:pos="-60" w:val="left"/>
          <w:tab w:leader="none" w:pos="0" w:val="left"/>
          <w:tab w:leader="none" w:pos="679" w:val="left"/>
          <w:tab w:leader="none" w:pos="709" w:val="left"/>
        </w:tabs>
        <w:ind w:hanging="0" w:left="0" w:right="0"/>
        <w:spacing w:after="120" w:before="0"/>
      </w:pPr>
      <w:r>
        <w:rPr>
          <w:i w:val="off"/>
          <w:u w:val="none"/>
          <w:b w:val="off"/>
          <w:iCs w:val="off"/>
          <w:bCs w:val="off"/>
        </w:rPr>
        <w:t>V- “el hombre habita en esta tierra” la tierra del sentido ezperiencia de la verdad por el lenguaje.</w:t>
      </w:r>
    </w:p>
    <w:sectPr>
      <w:formProt w:val="off"/>
      <w:pgSz w:h="16837" w:w="11905"/>
      <w:textDirection w:val="lrTb"/>
      <w:pgNumType w:fmt="decimal"/>
      <w:type w:val="nextPage"/>
      <w:pgMar w:bottom="1417" w:left="1701" w:right="1701" w:top="1417"/>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Nimbus Roman No9 L">
    <w:altName w:val="Times New Roman"/>
    <w:charset w:val="80"/>
    <w:family w:val="roman"/>
    <w:pitch w:val="variable"/>
  </w:font>
</w:fonts>
</file>

<file path=word/numbering.xml><?xml version="1.0" encoding="utf-8"?>
<w:numbering xmlns:w="http://schemas.openxmlformats.org/wordprocessingml/2006/main">
  <w:abstractNum w:abstractNumId="1">
    <w:lvl w:ilvl="0">
      <w:start w:val="1"/>
      <w:numFmt w:val="decimal"/>
      <w:lvlJc w:val="left"/>
      <w:lvlText w:val="%1"/>
      <w:pPr>
        <w:ind w:hanging="432" w:left="432"/>
      </w:pPr>
    </w:lvl>
    <w:lvl w:ilvl="1">
      <w:start w:val="1"/>
      <w:numFmt w:val="decimal"/>
      <w:lvlJc w:val="left"/>
      <w:lvlText w:val="%2"/>
      <w:pPr>
        <w:ind w:hanging="576" w:left="576"/>
      </w:pPr>
    </w:lvl>
    <w:lvl w:ilvl="2">
      <w:start w:val="1"/>
      <w:numFmt w:val="decimal"/>
      <w:lvlJc w:val="left"/>
      <w:lvlText w:val="%3"/>
      <w:pPr>
        <w:ind w:hanging="720" w:left="720"/>
      </w:pPr>
    </w:lvl>
    <w:lvl w:ilvl="3">
      <w:start w:val="1"/>
      <w:numFmt w:val="decimal"/>
      <w:lvlJc w:val="left"/>
      <w:lvlText w:val="%4"/>
      <w:pPr>
        <w:ind w:hanging="864" w:left="864"/>
      </w:pPr>
    </w:lvl>
    <w:lvl w:ilvl="4">
      <w:start w:val="1"/>
      <w:numFmt w:val="decimal"/>
      <w:lvlJc w:val="left"/>
      <w:lvlText w:val="%5"/>
      <w:pPr>
        <w:ind w:hanging="1008" w:left="1008"/>
      </w:pPr>
    </w:lvl>
    <w:lvl w:ilvl="5">
      <w:start w:val="1"/>
      <w:numFmt w:val="decimal"/>
      <w:lvlJc w:val="left"/>
      <w:lvlText w:val="%6"/>
      <w:pPr>
        <w:ind w:hanging="1152" w:left="1152"/>
      </w:pPr>
    </w:lvl>
    <w:lvl w:ilvl="6">
      <w:start w:val="1"/>
      <w:numFmt w:val="decimal"/>
      <w:lvlJc w:val="left"/>
      <w:lvlText w:val="%7"/>
      <w:pPr>
        <w:ind w:hanging="1296" w:left="1296"/>
      </w:pPr>
    </w:lvl>
    <w:lvl w:ilvl="7">
      <w:start w:val="1"/>
      <w:numFmt w:val="decimal"/>
      <w:lvlJc w:val="left"/>
      <w:lvlText w:val="%8"/>
      <w:pPr>
        <w:ind w:hanging="1440" w:left="1440"/>
      </w:pPr>
    </w:lvl>
    <w:lvl w:ilvl="8">
      <w:start w:val="1"/>
      <w:numFmt w:val="decimal"/>
      <w:lvlJc w:val="left"/>
      <w:lvlText w:val="%9"/>
      <w:pPr>
        <w:ind w:hanging="1584" w:left="1584"/>
      </w:pPr>
    </w:lvl>
  </w:abstractNum>
  <w:abstractNum w:abstractNumId="2">
    <w:lvl w:ilvl="0">
      <w:start w:val="1"/>
      <w:numFmt w:val="decimal"/>
      <w:lvlJc w:val="left"/>
      <w:lvlText w:val="%1"/>
      <w:pPr>
        <w:ind w:hanging="432" w:left="432"/>
      </w:pPr>
    </w:lvl>
    <w:lvl w:ilvl="1">
      <w:start w:val="1"/>
      <w:numFmt w:val="decimal"/>
      <w:lvlJc w:val="left"/>
      <w:lvlText w:val="%2"/>
      <w:pPr>
        <w:ind w:hanging="576" w:left="576"/>
      </w:pPr>
    </w:lvl>
    <w:lvl w:ilvl="2">
      <w:start w:val="1"/>
      <w:numFmt w:val="decimal"/>
      <w:lvlJc w:val="left"/>
      <w:lvlText w:val="%3"/>
      <w:pPr>
        <w:ind w:hanging="720" w:left="720"/>
      </w:pPr>
    </w:lvl>
    <w:lvl w:ilvl="3">
      <w:start w:val="1"/>
      <w:numFmt w:val="decimal"/>
      <w:lvlJc w:val="left"/>
      <w:lvlText w:val="%4"/>
      <w:pPr>
        <w:ind w:hanging="864" w:left="864"/>
      </w:pPr>
    </w:lvl>
    <w:lvl w:ilvl="4">
      <w:start w:val="1"/>
      <w:numFmt w:val="decimal"/>
      <w:lvlJc w:val="left"/>
      <w:lvlText w:val="%5"/>
      <w:pPr>
        <w:ind w:hanging="1008" w:left="1008"/>
      </w:pPr>
    </w:lvl>
    <w:lvl w:ilvl="5">
      <w:start w:val="1"/>
      <w:numFmt w:val="decimal"/>
      <w:lvlJc w:val="left"/>
      <w:lvlText w:val="%6"/>
      <w:pPr>
        <w:ind w:hanging="1152" w:left="1152"/>
      </w:pPr>
    </w:lvl>
    <w:lvl w:ilvl="6">
      <w:start w:val="1"/>
      <w:numFmt w:val="decimal"/>
      <w:lvlJc w:val="left"/>
      <w:lvlText w:val="%7"/>
      <w:pPr>
        <w:ind w:hanging="1296" w:left="1296"/>
      </w:pPr>
    </w:lvl>
    <w:lvl w:ilvl="7">
      <w:start w:val="1"/>
      <w:numFmt w:val="decimal"/>
      <w:lvlJc w:val="left"/>
      <w:lvlText w:val="%8"/>
      <w:pPr>
        <w:ind w:hanging="1440" w:left="1440"/>
      </w:pPr>
    </w:lvl>
    <w:lvl w:ilvl="8">
      <w:start w:val="1"/>
      <w:numFmt w:val="decimal"/>
      <w:lvlJc w:val="left"/>
      <w:lvlText w:val="%9"/>
      <w:pPr>
        <w:ind w:hanging="1584" w:left="1584"/>
      </w:pPr>
    </w:lvl>
  </w:abstractNum>
  <w:abstractNum w:abstractNumId="3">
    <w:lvl w:ilvl="0">
      <w:start w:val="1"/>
      <w:numFmt w:val="bullet"/>
      <w:lvlJc w:val="left"/>
      <w:lvlText w:val=""/>
      <w:pPr>
        <w:ind w:hanging="360" w:left="720"/>
      </w:pPr>
      <w:rPr>
        <w:rFonts w:ascii="Symbol" w:cs="Symbol" w:hAnsi="Symbol" w:hint="default"/>
      </w:rPr>
    </w:lvl>
    <w:lvl w:ilvl="1">
      <w:start w:val="1"/>
      <w:numFmt w:val="bullet"/>
      <w:lvlJc w:val="left"/>
      <w:lvlText w:val=""/>
      <w:pPr>
        <w:ind w:hanging="360" w:left="1080"/>
      </w:pPr>
      <w:rPr>
        <w:rFonts w:ascii="Symbol" w:cs="Symbol" w:hAnsi="Symbol" w:hint="default"/>
      </w:rPr>
    </w:lvl>
    <w:lvl w:ilvl="2">
      <w:start w:val="1"/>
      <w:numFmt w:val="bullet"/>
      <w:lvlJc w:val="left"/>
      <w:lvlText w:val=""/>
      <w:pPr>
        <w:ind w:hanging="360" w:left="1440"/>
      </w:pPr>
      <w:rPr>
        <w:rFonts w:ascii="Symbol" w:cs="Symbol" w:hAnsi="Symbol" w:hint="default"/>
      </w:rPr>
    </w:lvl>
    <w:lvl w:ilvl="3">
      <w:start w:val="1"/>
      <w:numFmt w:val="bullet"/>
      <w:lvlJc w:val="left"/>
      <w:lvlText w:val=""/>
      <w:pPr>
        <w:ind w:hanging="360" w:left="1800"/>
      </w:pPr>
      <w:rPr>
        <w:rFonts w:ascii="Symbol" w:cs="Symbol" w:hAnsi="Symbol" w:hint="default"/>
      </w:rPr>
    </w:lvl>
    <w:lvl w:ilvl="4">
      <w:start w:val="1"/>
      <w:numFmt w:val="bullet"/>
      <w:lvlJc w:val="left"/>
      <w:lvlText w:val=""/>
      <w:pPr>
        <w:ind w:hanging="360" w:left="2160"/>
      </w:pPr>
      <w:rPr>
        <w:rFonts w:ascii="Symbol" w:cs="Symbol" w:hAnsi="Symbol" w:hint="default"/>
      </w:rPr>
    </w:lvl>
    <w:lvl w:ilvl="5">
      <w:start w:val="1"/>
      <w:numFmt w:val="bullet"/>
      <w:lvlJc w:val="left"/>
      <w:lvlText w:val=""/>
      <w:pPr>
        <w:ind w:hanging="360" w:left="2520"/>
      </w:pPr>
      <w:rPr>
        <w:rFonts w:ascii="Symbol" w:cs="Symbol" w:hAnsi="Symbol" w:hint="default"/>
      </w:rPr>
    </w:lvl>
    <w:lvl w:ilvl="6">
      <w:start w:val="1"/>
      <w:numFmt w:val="bullet"/>
      <w:lvlJc w:val="left"/>
      <w:lvlText w:val=""/>
      <w:pPr>
        <w:ind w:hanging="360" w:left="2880"/>
      </w:pPr>
      <w:rPr>
        <w:rFonts w:ascii="Symbol" w:cs="Symbol" w:hAnsi="Symbol" w:hint="default"/>
      </w:rPr>
    </w:lvl>
    <w:lvl w:ilvl="7">
      <w:start w:val="1"/>
      <w:numFmt w:val="bullet"/>
      <w:lvlJc w:val="left"/>
      <w:lvlText w:val=""/>
      <w:pPr>
        <w:ind w:hanging="360" w:left="3240"/>
      </w:pPr>
      <w:rPr>
        <w:rFonts w:ascii="Symbol" w:cs="Symbol" w:hAnsi="Symbol" w:hint="default"/>
      </w:rPr>
    </w:lvl>
    <w:lvl w:ilvl="8">
      <w:start w:val="1"/>
      <w:numFmt w:val="bullet"/>
      <w:lvlJc w:val="left"/>
      <w:lvlText w:val=""/>
      <w:pPr>
        <w:ind w:hanging="360" w:left="3600"/>
      </w:pPr>
      <w:rPr>
        <w:rFonts w:ascii="Symbol" w:cs="Symbol" w:hAnsi="Symbol" w:hint="default"/>
      </w:rPr>
    </w:lvl>
  </w:abstractNum>
  <w:abstractNum w:abstractNumId="4">
    <w:lvl w:ilvl="0">
      <w:start w:val="1"/>
      <w:numFmt w:val="bullet"/>
      <w:lvlJc w:val="left"/>
      <w:lvlText w:val=""/>
      <w:pPr>
        <w:ind w:hanging="360" w:left="720"/>
      </w:pPr>
      <w:rPr>
        <w:rFonts w:ascii="Symbol" w:cs="Symbol" w:hAnsi="Symbol" w:hint="default"/>
      </w:rPr>
    </w:lvl>
    <w:lvl w:ilvl="1">
      <w:start w:val="1"/>
      <w:numFmt w:val="bullet"/>
      <w:lvlJc w:val="left"/>
      <w:lvlText w:val=""/>
      <w:pPr>
        <w:ind w:hanging="360" w:left="1080"/>
      </w:pPr>
      <w:rPr>
        <w:rFonts w:ascii="Symbol" w:cs="Symbol" w:hAnsi="Symbol" w:hint="default"/>
      </w:rPr>
    </w:lvl>
    <w:lvl w:ilvl="2">
      <w:start w:val="1"/>
      <w:numFmt w:val="bullet"/>
      <w:lvlJc w:val="left"/>
      <w:lvlText w:val=""/>
      <w:pPr>
        <w:ind w:hanging="360" w:left="1440"/>
      </w:pPr>
      <w:rPr>
        <w:rFonts w:ascii="Symbol" w:cs="Symbol" w:hAnsi="Symbol" w:hint="default"/>
      </w:rPr>
    </w:lvl>
    <w:lvl w:ilvl="3">
      <w:start w:val="1"/>
      <w:numFmt w:val="bullet"/>
      <w:lvlJc w:val="left"/>
      <w:lvlText w:val=""/>
      <w:pPr>
        <w:ind w:hanging="360" w:left="1800"/>
      </w:pPr>
      <w:rPr>
        <w:rFonts w:ascii="Symbol" w:cs="Symbol" w:hAnsi="Symbol" w:hint="default"/>
      </w:rPr>
    </w:lvl>
    <w:lvl w:ilvl="4">
      <w:start w:val="1"/>
      <w:numFmt w:val="bullet"/>
      <w:lvlJc w:val="left"/>
      <w:lvlText w:val=""/>
      <w:pPr>
        <w:ind w:hanging="360" w:left="2160"/>
      </w:pPr>
      <w:rPr>
        <w:rFonts w:ascii="Symbol" w:cs="Symbol" w:hAnsi="Symbol" w:hint="default"/>
      </w:rPr>
    </w:lvl>
    <w:lvl w:ilvl="5">
      <w:start w:val="1"/>
      <w:numFmt w:val="bullet"/>
      <w:lvlJc w:val="left"/>
      <w:lvlText w:val=""/>
      <w:pPr>
        <w:ind w:hanging="360" w:left="2520"/>
      </w:pPr>
      <w:rPr>
        <w:rFonts w:ascii="Symbol" w:cs="Symbol" w:hAnsi="Symbol" w:hint="default"/>
      </w:rPr>
    </w:lvl>
    <w:lvl w:ilvl="6">
      <w:start w:val="1"/>
      <w:numFmt w:val="bullet"/>
      <w:lvlJc w:val="left"/>
      <w:lvlText w:val=""/>
      <w:pPr>
        <w:ind w:hanging="360" w:left="2880"/>
      </w:pPr>
      <w:rPr>
        <w:rFonts w:ascii="Symbol" w:cs="Symbol" w:hAnsi="Symbol" w:hint="default"/>
      </w:rPr>
    </w:lvl>
    <w:lvl w:ilvl="7">
      <w:start w:val="1"/>
      <w:numFmt w:val="bullet"/>
      <w:lvlJc w:val="left"/>
      <w:lvlText w:val=""/>
      <w:pPr>
        <w:ind w:hanging="360" w:left="3240"/>
      </w:pPr>
      <w:rPr>
        <w:rFonts w:ascii="Symbol" w:cs="Symbol" w:hAnsi="Symbol" w:hint="default"/>
      </w:rPr>
    </w:lvl>
    <w:lvl w:ilvl="8">
      <w:start w:val="1"/>
      <w:numFmt w:val="bullet"/>
      <w:lvlJc w:val="left"/>
      <w:lvlText w:val=""/>
      <w:pPr>
        <w:ind w:hanging="360" w:left="3600"/>
      </w:pPr>
      <w:rPr>
        <w:rFonts w:ascii="Symbol" w:cs="Symbol" w:hAnsi="Symbol" w:hint="default"/>
      </w:rPr>
    </w:lvl>
  </w:abstractNum>
  <w:abstractNum w:abstractNumId="5">
    <w:lvl w:ilvl="0">
      <w:start w:val="1"/>
      <w:numFmt w:val="bullet"/>
      <w:lvlJc w:val="left"/>
      <w:lvlText w:val=""/>
      <w:pPr>
        <w:ind w:hanging="360" w:left="720"/>
      </w:pPr>
      <w:rPr>
        <w:rFonts w:ascii="Symbol" w:cs="Symbol" w:hAnsi="Symbol" w:hint="default"/>
      </w:rPr>
    </w:lvl>
    <w:lvl w:ilvl="1">
      <w:start w:val="1"/>
      <w:numFmt w:val="bullet"/>
      <w:lvlJc w:val="left"/>
      <w:lvlText w:val=""/>
      <w:pPr>
        <w:ind w:hanging="360" w:left="1080"/>
      </w:pPr>
      <w:rPr>
        <w:rFonts w:ascii="Symbol" w:cs="Symbol" w:hAnsi="Symbol" w:hint="default"/>
      </w:rPr>
    </w:lvl>
    <w:lvl w:ilvl="2">
      <w:start w:val="1"/>
      <w:numFmt w:val="bullet"/>
      <w:lvlJc w:val="left"/>
      <w:lvlText w:val=""/>
      <w:pPr>
        <w:ind w:hanging="360" w:left="1440"/>
      </w:pPr>
      <w:rPr>
        <w:rFonts w:ascii="Symbol" w:cs="Symbol" w:hAnsi="Symbol" w:hint="default"/>
      </w:rPr>
    </w:lvl>
    <w:lvl w:ilvl="3">
      <w:start w:val="1"/>
      <w:numFmt w:val="bullet"/>
      <w:lvlJc w:val="left"/>
      <w:lvlText w:val=""/>
      <w:pPr>
        <w:ind w:hanging="360" w:left="1800"/>
      </w:pPr>
      <w:rPr>
        <w:rFonts w:ascii="Symbol" w:cs="Symbol" w:hAnsi="Symbol" w:hint="default"/>
      </w:rPr>
    </w:lvl>
    <w:lvl w:ilvl="4">
      <w:start w:val="1"/>
      <w:numFmt w:val="bullet"/>
      <w:lvlJc w:val="left"/>
      <w:lvlText w:val=""/>
      <w:pPr>
        <w:ind w:hanging="360" w:left="2160"/>
      </w:pPr>
      <w:rPr>
        <w:rFonts w:ascii="Symbol" w:cs="Symbol" w:hAnsi="Symbol" w:hint="default"/>
      </w:rPr>
    </w:lvl>
    <w:lvl w:ilvl="5">
      <w:start w:val="1"/>
      <w:numFmt w:val="bullet"/>
      <w:lvlJc w:val="left"/>
      <w:lvlText w:val=""/>
      <w:pPr>
        <w:ind w:hanging="360" w:left="2520"/>
      </w:pPr>
      <w:rPr>
        <w:rFonts w:ascii="Symbol" w:cs="Symbol" w:hAnsi="Symbol" w:hint="default"/>
      </w:rPr>
    </w:lvl>
    <w:lvl w:ilvl="6">
      <w:start w:val="1"/>
      <w:numFmt w:val="bullet"/>
      <w:lvlJc w:val="left"/>
      <w:lvlText w:val=""/>
      <w:pPr>
        <w:ind w:hanging="360" w:left="2880"/>
      </w:pPr>
      <w:rPr>
        <w:rFonts w:ascii="Symbol" w:cs="Symbol" w:hAnsi="Symbol" w:hint="default"/>
      </w:rPr>
    </w:lvl>
    <w:lvl w:ilvl="7">
      <w:start w:val="1"/>
      <w:numFmt w:val="bullet"/>
      <w:lvlJc w:val="left"/>
      <w:lvlText w:val=""/>
      <w:pPr>
        <w:ind w:hanging="360" w:left="3240"/>
      </w:pPr>
      <w:rPr>
        <w:rFonts w:ascii="Symbol" w:cs="Symbol" w:hAnsi="Symbol" w:hint="default"/>
      </w:rPr>
    </w:lvl>
    <w:lvl w:ilvl="8">
      <w:start w:val="1"/>
      <w:numFmt w:val="bullet"/>
      <w:lvlJc w:val="left"/>
      <w:lvlText w:val=""/>
      <w:pPr>
        <w:ind w:hanging="360" w:left="3600"/>
      </w:pPr>
      <w:rPr>
        <w:rFonts w:ascii="Symbol" w:cs="Symbol" w:hAnsi="Symbol" w:hint="default"/>
      </w:rPr>
    </w:lvl>
  </w:abstractNum>
  <w:abstractNum w:abstractNumId="6">
    <w:lvl w:ilvl="0">
      <w:start w:val="1"/>
      <w:numFmt w:val="bullet"/>
      <w:lvlJc w:val="left"/>
      <w:lvlText w:val=""/>
      <w:pPr>
        <w:ind w:hanging="360" w:left="720"/>
      </w:pPr>
      <w:rPr>
        <w:rFonts w:ascii="Symbol" w:cs="Symbol" w:hAnsi="Symbol" w:hint="default"/>
      </w:rPr>
    </w:lvl>
    <w:lvl w:ilvl="1">
      <w:start w:val="1"/>
      <w:numFmt w:val="bullet"/>
      <w:lvlJc w:val="left"/>
      <w:lvlText w:val=""/>
      <w:pPr>
        <w:ind w:hanging="360" w:left="1080"/>
      </w:pPr>
      <w:rPr>
        <w:rFonts w:ascii="Symbol" w:cs="Symbol" w:hAnsi="Symbol" w:hint="default"/>
      </w:rPr>
    </w:lvl>
    <w:lvl w:ilvl="2">
      <w:start w:val="1"/>
      <w:numFmt w:val="bullet"/>
      <w:lvlJc w:val="left"/>
      <w:lvlText w:val=""/>
      <w:pPr>
        <w:ind w:hanging="360" w:left="1440"/>
      </w:pPr>
      <w:rPr>
        <w:rFonts w:ascii="Symbol" w:cs="Symbol" w:hAnsi="Symbol" w:hint="default"/>
      </w:rPr>
    </w:lvl>
    <w:lvl w:ilvl="3">
      <w:start w:val="1"/>
      <w:numFmt w:val="bullet"/>
      <w:lvlJc w:val="left"/>
      <w:lvlText w:val=""/>
      <w:pPr>
        <w:ind w:hanging="360" w:left="1800"/>
      </w:pPr>
      <w:rPr>
        <w:rFonts w:ascii="Symbol" w:cs="Symbol" w:hAnsi="Symbol" w:hint="default"/>
      </w:rPr>
    </w:lvl>
    <w:lvl w:ilvl="4">
      <w:start w:val="1"/>
      <w:numFmt w:val="bullet"/>
      <w:lvlJc w:val="left"/>
      <w:lvlText w:val=""/>
      <w:pPr>
        <w:ind w:hanging="360" w:left="2160"/>
      </w:pPr>
      <w:rPr>
        <w:rFonts w:ascii="Symbol" w:cs="Symbol" w:hAnsi="Symbol" w:hint="default"/>
      </w:rPr>
    </w:lvl>
    <w:lvl w:ilvl="5">
      <w:start w:val="1"/>
      <w:numFmt w:val="bullet"/>
      <w:lvlJc w:val="left"/>
      <w:lvlText w:val=""/>
      <w:pPr>
        <w:ind w:hanging="360" w:left="2520"/>
      </w:pPr>
      <w:rPr>
        <w:rFonts w:ascii="Symbol" w:cs="Symbol" w:hAnsi="Symbol" w:hint="default"/>
      </w:rPr>
    </w:lvl>
    <w:lvl w:ilvl="6">
      <w:start w:val="1"/>
      <w:numFmt w:val="bullet"/>
      <w:lvlJc w:val="left"/>
      <w:lvlText w:val=""/>
      <w:pPr>
        <w:ind w:hanging="360" w:left="2880"/>
      </w:pPr>
      <w:rPr>
        <w:rFonts w:ascii="Symbol" w:cs="Symbol" w:hAnsi="Symbol" w:hint="default"/>
      </w:rPr>
    </w:lvl>
    <w:lvl w:ilvl="7">
      <w:start w:val="1"/>
      <w:numFmt w:val="bullet"/>
      <w:lvlJc w:val="left"/>
      <w:lvlText w:val=""/>
      <w:pPr>
        <w:ind w:hanging="360" w:left="3240"/>
      </w:pPr>
      <w:rPr>
        <w:rFonts w:ascii="Symbol" w:cs="Symbol" w:hAnsi="Symbol" w:hint="default"/>
      </w:rPr>
    </w:lvl>
    <w:lvl w:ilvl="8">
      <w:start w:val="1"/>
      <w:numFmt w:val="bullet"/>
      <w:lvlJc w:val="left"/>
      <w:lvlText w:val=""/>
      <w:pPr>
        <w:ind w:hanging="360" w:left="3600"/>
      </w:pPr>
      <w:rPr>
        <w:rFonts w:ascii="Symbol" w:cs="Symbol" w:hAnsi="Symbol" w:hint="default"/>
      </w:rPr>
    </w:lvl>
  </w:abstractNum>
  <w:abstractNum w:abstractNumId="7">
    <w:lvl w:ilvl="0">
      <w:start w:val="18"/>
      <w:numFmt w:val="decimal"/>
      <w:lvlJc w:val="left"/>
      <w:lvlText w:val="%1."/>
      <w:pPr>
        <w:ind w:hanging="360" w:left="720"/>
      </w:pPr>
    </w:lvl>
    <w:lvl w:ilvl="1">
      <w:start w:val="1"/>
      <w:numFmt w:val="decimal"/>
      <w:lvlJc w:val="left"/>
      <w:lvlText w:val="%2."/>
      <w:pPr>
        <w:ind w:hanging="360" w:left="1080"/>
      </w:pPr>
    </w:lvl>
    <w:lvl w:ilvl="2">
      <w:start w:val="1"/>
      <w:numFmt w:val="decimal"/>
      <w:lvlJc w:val="left"/>
      <w:lvlText w:val="%3."/>
      <w:pPr>
        <w:ind w:hanging="360" w:left="1440"/>
      </w:pPr>
    </w:lvl>
    <w:lvl w:ilvl="3">
      <w:start w:val="1"/>
      <w:numFmt w:val="decimal"/>
      <w:lvlJc w:val="left"/>
      <w:lvlText w:val="%4."/>
      <w:pPr>
        <w:ind w:hanging="360" w:left="1800"/>
      </w:pPr>
    </w:lvl>
    <w:lvl w:ilvl="4">
      <w:start w:val="1"/>
      <w:numFmt w:val="decimal"/>
      <w:lvlJc w:val="left"/>
      <w:lvlText w:val="%5."/>
      <w:pPr>
        <w:ind w:hanging="360" w:left="2160"/>
      </w:pPr>
    </w:lvl>
    <w:lvl w:ilvl="5">
      <w:start w:val="1"/>
      <w:numFmt w:val="decimal"/>
      <w:lvlJc w:val="left"/>
      <w:lvlText w:val="%6."/>
      <w:pPr>
        <w:ind w:hanging="360" w:left="2520"/>
      </w:pPr>
    </w:lvl>
    <w:lvl w:ilvl="6">
      <w:start w:val="1"/>
      <w:numFmt w:val="decimal"/>
      <w:lvlJc w:val="left"/>
      <w:lvlText w:val="%7."/>
      <w:pPr>
        <w:ind w:hanging="360" w:left="2880"/>
      </w:pPr>
    </w:lvl>
    <w:lvl w:ilvl="7">
      <w:start w:val="1"/>
      <w:numFmt w:val="decimal"/>
      <w:lvlJc w:val="left"/>
      <w:lvlText w:val="%8."/>
      <w:pPr>
        <w:ind w:hanging="360" w:left="3240"/>
      </w:pPr>
    </w:lvl>
    <w:lvl w:ilvl="8">
      <w:start w:val="1"/>
      <w:numFmt w:val="decimal"/>
      <w:lvlJc w:val="left"/>
      <w:lvlText w:val="%9."/>
      <w:pPr>
        <w:ind w:hanging="360" w:left="3600"/>
      </w:pPr>
    </w:lvl>
  </w:abstractNum>
  <w:abstractNum w:abstractNumId="8">
    <w:lvl w:ilvl="0">
      <w:start w:val="1"/>
      <w:numFmt w:val="upperRoman"/>
      <w:lvlJc w:val="left"/>
      <w:lvlText w:val="%1)."/>
      <w:pPr>
        <w:ind w:hanging="360" w:left="720"/>
      </w:pPr>
    </w:lvl>
    <w:lvl w:ilvl="1">
      <w:start w:val="1"/>
      <w:numFmt w:val="decimal"/>
      <w:lvlJc w:val="left"/>
      <w:lvlText w:val="%2."/>
      <w:pPr>
        <w:ind w:hanging="360" w:left="1080"/>
      </w:pPr>
    </w:lvl>
    <w:lvl w:ilvl="2">
      <w:start w:val="1"/>
      <w:numFmt w:val="decimal"/>
      <w:lvlJc w:val="left"/>
      <w:lvlText w:val="%3."/>
      <w:pPr>
        <w:ind w:hanging="360" w:left="1440"/>
      </w:pPr>
    </w:lvl>
    <w:lvl w:ilvl="3">
      <w:start w:val="1"/>
      <w:numFmt w:val="decimal"/>
      <w:lvlJc w:val="left"/>
      <w:lvlText w:val="%4."/>
      <w:pPr>
        <w:ind w:hanging="360" w:left="1800"/>
      </w:pPr>
    </w:lvl>
    <w:lvl w:ilvl="4">
      <w:start w:val="1"/>
      <w:numFmt w:val="decimal"/>
      <w:lvlJc w:val="left"/>
      <w:lvlText w:val="%5."/>
      <w:pPr>
        <w:ind w:hanging="360" w:left="2160"/>
      </w:pPr>
    </w:lvl>
    <w:lvl w:ilvl="5">
      <w:start w:val="1"/>
      <w:numFmt w:val="decimal"/>
      <w:lvlJc w:val="left"/>
      <w:lvlText w:val="%6."/>
      <w:pPr>
        <w:ind w:hanging="360" w:left="2520"/>
      </w:pPr>
    </w:lvl>
    <w:lvl w:ilvl="6">
      <w:start w:val="1"/>
      <w:numFmt w:val="decimal"/>
      <w:lvlJc w:val="left"/>
      <w:lvlText w:val="%7."/>
      <w:pPr>
        <w:ind w:hanging="360" w:left="2880"/>
      </w:pPr>
    </w:lvl>
    <w:lvl w:ilvl="7">
      <w:start w:val="1"/>
      <w:numFmt w:val="decimal"/>
      <w:lvlJc w:val="left"/>
      <w:lvlText w:val="%8."/>
      <w:pPr>
        <w:ind w:hanging="360" w:left="3240"/>
      </w:pPr>
    </w:lvl>
    <w:lvl w:ilvl="8">
      <w:start w:val="1"/>
      <w:numFmt w:val="decimal"/>
      <w:lvlJc w:val="left"/>
      <w:lvlText w:val="%9."/>
      <w:pPr>
        <w:ind w:hanging="360" w:left="3600"/>
      </w:pPr>
    </w:lvl>
  </w:abstractNum>
  <w:abstractNum w:abstractNumId="9">
    <w:lvl w:ilvl="0">
      <w:start w:val="3"/>
      <w:numFmt w:val="upperRoman"/>
      <w:lvlJc w:val="left"/>
      <w:lvlText w:val="%1)."/>
      <w:pPr>
        <w:ind w:hanging="360" w:left="720"/>
      </w:pPr>
    </w:lvl>
    <w:lvl w:ilvl="1">
      <w:start w:val="1"/>
      <w:numFmt w:val="decimal"/>
      <w:lvlJc w:val="left"/>
      <w:lvlText w:val="%2."/>
      <w:pPr>
        <w:ind w:hanging="360" w:left="1080"/>
      </w:pPr>
    </w:lvl>
    <w:lvl w:ilvl="2">
      <w:start w:val="1"/>
      <w:numFmt w:val="decimal"/>
      <w:lvlJc w:val="left"/>
      <w:lvlText w:val="%3."/>
      <w:pPr>
        <w:ind w:hanging="360" w:left="1440"/>
      </w:pPr>
    </w:lvl>
    <w:lvl w:ilvl="3">
      <w:start w:val="1"/>
      <w:numFmt w:val="decimal"/>
      <w:lvlJc w:val="left"/>
      <w:lvlText w:val="%4."/>
      <w:pPr>
        <w:ind w:hanging="360" w:left="1800"/>
      </w:pPr>
    </w:lvl>
    <w:lvl w:ilvl="4">
      <w:start w:val="1"/>
      <w:numFmt w:val="decimal"/>
      <w:lvlJc w:val="left"/>
      <w:lvlText w:val="%5."/>
      <w:pPr>
        <w:ind w:hanging="360" w:left="2160"/>
      </w:pPr>
    </w:lvl>
    <w:lvl w:ilvl="5">
      <w:start w:val="1"/>
      <w:numFmt w:val="decimal"/>
      <w:lvlJc w:val="left"/>
      <w:lvlText w:val="%6."/>
      <w:pPr>
        <w:ind w:hanging="360" w:left="2520"/>
      </w:pPr>
    </w:lvl>
    <w:lvl w:ilvl="6">
      <w:start w:val="1"/>
      <w:numFmt w:val="decimal"/>
      <w:lvlJc w:val="left"/>
      <w:lvlText w:val="%7."/>
      <w:pPr>
        <w:ind w:hanging="360" w:left="2880"/>
      </w:pPr>
    </w:lvl>
    <w:lvl w:ilvl="7">
      <w:start w:val="1"/>
      <w:numFmt w:val="decimal"/>
      <w:lvlJc w:val="left"/>
      <w:lvlText w:val="%8."/>
      <w:pPr>
        <w:ind w:hanging="360" w:left="3240"/>
      </w:pPr>
    </w:lvl>
    <w:lvl w:ilvl="8">
      <w:start w:val="1"/>
      <w:numFmt w:val="decimal"/>
      <w:lvlJc w:val="left"/>
      <w:lvlText w:val="%9."/>
      <w:pPr>
        <w:ind w:hanging="360" w:left="3600"/>
      </w:pPr>
    </w:lvl>
  </w:abstractNum>
  <w:abstractNum w:abstractNumId="10">
    <w:lvl w:ilvl="0">
      <w:start w:val="3"/>
      <w:numFmt w:val="decimal"/>
      <w:lvlJc w:val="left"/>
      <w:lvlText w:val="%1."/>
      <w:pPr>
        <w:ind w:hanging="360" w:left="720"/>
      </w:pPr>
    </w:lvl>
    <w:lvl w:ilvl="1">
      <w:start w:val="1"/>
      <w:numFmt w:val="decimal"/>
      <w:lvlJc w:val="left"/>
      <w:lvlText w:val="%2."/>
      <w:pPr>
        <w:ind w:hanging="360" w:left="1080"/>
      </w:pPr>
    </w:lvl>
    <w:lvl w:ilvl="2">
      <w:start w:val="1"/>
      <w:numFmt w:val="decimal"/>
      <w:lvlJc w:val="left"/>
      <w:lvlText w:val="%3."/>
      <w:pPr>
        <w:ind w:hanging="360" w:left="1440"/>
      </w:pPr>
    </w:lvl>
    <w:lvl w:ilvl="3">
      <w:start w:val="1"/>
      <w:numFmt w:val="decimal"/>
      <w:lvlJc w:val="left"/>
      <w:lvlText w:val="%4."/>
      <w:pPr>
        <w:ind w:hanging="360" w:left="1800"/>
      </w:pPr>
    </w:lvl>
    <w:lvl w:ilvl="4">
      <w:start w:val="1"/>
      <w:numFmt w:val="decimal"/>
      <w:lvlJc w:val="left"/>
      <w:lvlText w:val="%5."/>
      <w:pPr>
        <w:ind w:hanging="360" w:left="2160"/>
      </w:pPr>
    </w:lvl>
    <w:lvl w:ilvl="5">
      <w:start w:val="1"/>
      <w:numFmt w:val="decimal"/>
      <w:lvlJc w:val="left"/>
      <w:lvlText w:val="%6."/>
      <w:pPr>
        <w:ind w:hanging="360" w:left="2520"/>
      </w:pPr>
    </w:lvl>
    <w:lvl w:ilvl="6">
      <w:start w:val="1"/>
      <w:numFmt w:val="decimal"/>
      <w:lvlJc w:val="left"/>
      <w:lvlText w:val="%7."/>
      <w:pPr>
        <w:ind w:hanging="360" w:left="2880"/>
      </w:pPr>
    </w:lvl>
    <w:lvl w:ilvl="7">
      <w:start w:val="1"/>
      <w:numFmt w:val="decimal"/>
      <w:lvlJc w:val="left"/>
      <w:lvlText w:val="%8."/>
      <w:pPr>
        <w:ind w:hanging="360" w:left="3240"/>
      </w:pPr>
    </w:lvl>
    <w:lvl w:ilvl="8">
      <w:start w:val="1"/>
      <w:numFmt w:val="decimal"/>
      <w:lvlJc w:val="left"/>
      <w:lvlText w:val="%9."/>
      <w:pPr>
        <w:ind w:hanging="360" w:left="3600"/>
      </w:pPr>
    </w:lvl>
  </w:abstractNum>
  <w:abstractNum w:abstractNumId="11">
    <w:lvl w:ilvl="0">
      <w:start w:val="5"/>
      <w:numFmt w:val="decimal"/>
      <w:lvlJc w:val="left"/>
      <w:lvlText w:val="%1."/>
      <w:pPr>
        <w:ind w:hanging="360" w:left="720"/>
      </w:pPr>
    </w:lvl>
    <w:lvl w:ilvl="1">
      <w:start w:val="1"/>
      <w:numFmt w:val="decimal"/>
      <w:lvlJc w:val="left"/>
      <w:lvlText w:val="%2."/>
      <w:pPr>
        <w:ind w:hanging="360" w:left="1080"/>
      </w:pPr>
    </w:lvl>
    <w:lvl w:ilvl="2">
      <w:start w:val="1"/>
      <w:numFmt w:val="decimal"/>
      <w:lvlJc w:val="left"/>
      <w:lvlText w:val="%3."/>
      <w:pPr>
        <w:ind w:hanging="360" w:left="1440"/>
      </w:pPr>
    </w:lvl>
    <w:lvl w:ilvl="3">
      <w:start w:val="1"/>
      <w:numFmt w:val="decimal"/>
      <w:lvlJc w:val="left"/>
      <w:lvlText w:val="%4."/>
      <w:pPr>
        <w:ind w:hanging="360" w:left="1800"/>
      </w:pPr>
    </w:lvl>
    <w:lvl w:ilvl="4">
      <w:start w:val="1"/>
      <w:numFmt w:val="decimal"/>
      <w:lvlJc w:val="left"/>
      <w:lvlText w:val="%5."/>
      <w:pPr>
        <w:ind w:hanging="360" w:left="2160"/>
      </w:pPr>
    </w:lvl>
    <w:lvl w:ilvl="5">
      <w:start w:val="1"/>
      <w:numFmt w:val="decimal"/>
      <w:lvlJc w:val="left"/>
      <w:lvlText w:val="%6."/>
      <w:pPr>
        <w:ind w:hanging="360" w:left="2520"/>
      </w:pPr>
    </w:lvl>
    <w:lvl w:ilvl="6">
      <w:start w:val="1"/>
      <w:numFmt w:val="decimal"/>
      <w:lvlJc w:val="left"/>
      <w:lvlText w:val="%7."/>
      <w:pPr>
        <w:ind w:hanging="360" w:left="2880"/>
      </w:pPr>
    </w:lvl>
    <w:lvl w:ilvl="7">
      <w:start w:val="1"/>
      <w:numFmt w:val="decimal"/>
      <w:lvlJc w:val="left"/>
      <w:lvlText w:val="%8."/>
      <w:pPr>
        <w:ind w:hanging="360" w:left="3240"/>
      </w:pPr>
    </w:lvl>
    <w:lvl w:ilvl="8">
      <w:start w:val="1"/>
      <w:numFmt w:val="decimal"/>
      <w:lvlJc w:val="left"/>
      <w:lvlText w:val="%9."/>
      <w:pPr>
        <w:ind w:hanging="360" w:left="3600"/>
      </w:pPr>
    </w:lvl>
  </w:abstractNum>
  <w:abstractNum w:abstractNumId="12">
    <w:lvl w:ilvl="0">
      <w:start w:val="100"/>
      <w:numFmt w:val="lowerRoman"/>
      <w:lvlJc w:val="left"/>
      <w:lvlText w:val="%1)"/>
      <w:pPr>
        <w:ind w:hanging="360" w:left="720"/>
      </w:pPr>
    </w:lvl>
    <w:lvl w:ilvl="1">
      <w:start w:val="1"/>
      <w:numFmt w:val="decimal"/>
      <w:lvlJc w:val="left"/>
      <w:lvlText w:val="%2."/>
      <w:pPr>
        <w:ind w:hanging="360" w:left="1080"/>
      </w:pPr>
    </w:lvl>
    <w:lvl w:ilvl="2">
      <w:start w:val="1"/>
      <w:numFmt w:val="decimal"/>
      <w:lvlJc w:val="left"/>
      <w:lvlText w:val="%3."/>
      <w:pPr>
        <w:ind w:hanging="360" w:left="1440"/>
      </w:pPr>
    </w:lvl>
    <w:lvl w:ilvl="3">
      <w:start w:val="1"/>
      <w:numFmt w:val="decimal"/>
      <w:lvlJc w:val="left"/>
      <w:lvlText w:val="%4."/>
      <w:pPr>
        <w:ind w:hanging="360" w:left="1800"/>
      </w:pPr>
    </w:lvl>
    <w:lvl w:ilvl="4">
      <w:start w:val="1"/>
      <w:numFmt w:val="decimal"/>
      <w:lvlJc w:val="left"/>
      <w:lvlText w:val="%5."/>
      <w:pPr>
        <w:ind w:hanging="360" w:left="2160"/>
      </w:pPr>
    </w:lvl>
    <w:lvl w:ilvl="5">
      <w:start w:val="1"/>
      <w:numFmt w:val="decimal"/>
      <w:lvlJc w:val="left"/>
      <w:lvlText w:val="%6."/>
      <w:pPr>
        <w:ind w:hanging="360" w:left="2520"/>
      </w:pPr>
    </w:lvl>
    <w:lvl w:ilvl="6">
      <w:start w:val="1"/>
      <w:numFmt w:val="decimal"/>
      <w:lvlJc w:val="left"/>
      <w:lvlText w:val="%7."/>
      <w:pPr>
        <w:ind w:hanging="360" w:left="2880"/>
      </w:pPr>
    </w:lvl>
    <w:lvl w:ilvl="7">
      <w:start w:val="1"/>
      <w:numFmt w:val="decimal"/>
      <w:lvlJc w:val="left"/>
      <w:lvlText w:val="%8."/>
      <w:pPr>
        <w:ind w:hanging="360" w:left="3240"/>
      </w:pPr>
    </w:lvl>
    <w:lvl w:ilvl="8">
      <w:start w:val="1"/>
      <w:numFmt w:val="decimal"/>
      <w:lvlJc w:val="left"/>
      <w:lvlText w:val="%9."/>
      <w:pPr>
        <w:ind w:hanging="360" w:left="3600"/>
      </w:pPr>
    </w:lvl>
  </w:abstractNum>
  <w:abstractNum w:abstractNumId="13">
    <w:lvl w:ilvl="0">
      <w:start w:val="1"/>
      <w:numFmt w:val="upperRoman"/>
      <w:lvlJc w:val="left"/>
      <w:lvlText w:val="%1)."/>
      <w:pPr>
        <w:ind w:hanging="360" w:left="720"/>
      </w:pPr>
      <w:rPr/>
    </w:lvl>
    <w:lvl w:ilvl="1">
      <w:start w:val="1"/>
      <w:numFmt w:val="decimal"/>
      <w:lvlJc w:val="left"/>
      <w:lvlText w:val="%2."/>
      <w:pPr>
        <w:ind w:hanging="360" w:left="1080"/>
      </w:pPr>
    </w:lvl>
    <w:lvl w:ilvl="2">
      <w:start w:val="1"/>
      <w:numFmt w:val="decimal"/>
      <w:lvlJc w:val="left"/>
      <w:lvlText w:val="%3."/>
      <w:pPr>
        <w:ind w:hanging="360" w:left="1440"/>
      </w:pPr>
    </w:lvl>
    <w:lvl w:ilvl="3">
      <w:start w:val="1"/>
      <w:numFmt w:val="decimal"/>
      <w:lvlJc w:val="left"/>
      <w:lvlText w:val="%4."/>
      <w:pPr>
        <w:ind w:hanging="360" w:left="1800"/>
      </w:pPr>
    </w:lvl>
    <w:lvl w:ilvl="4">
      <w:start w:val="1"/>
      <w:numFmt w:val="decimal"/>
      <w:lvlJc w:val="left"/>
      <w:lvlText w:val="%5."/>
      <w:pPr>
        <w:ind w:hanging="360" w:left="2160"/>
      </w:pPr>
    </w:lvl>
    <w:lvl w:ilvl="5">
      <w:start w:val="1"/>
      <w:numFmt w:val="decimal"/>
      <w:lvlJc w:val="left"/>
      <w:lvlText w:val="%6."/>
      <w:pPr>
        <w:ind w:hanging="360" w:left="2520"/>
      </w:pPr>
    </w:lvl>
    <w:lvl w:ilvl="6">
      <w:start w:val="1"/>
      <w:numFmt w:val="decimal"/>
      <w:lvlJc w:val="left"/>
      <w:lvlText w:val="%7."/>
      <w:pPr>
        <w:ind w:hanging="360" w:left="2880"/>
      </w:pPr>
    </w:lvl>
    <w:lvl w:ilvl="7">
      <w:start w:val="1"/>
      <w:numFmt w:val="decimal"/>
      <w:lvlJc w:val="left"/>
      <w:lvlText w:val="%8."/>
      <w:pPr>
        <w:ind w:hanging="360" w:left="3240"/>
      </w:pPr>
    </w:lvl>
    <w:lvl w:ilvl="8">
      <w:start w:val="1"/>
      <w:numFmt w:val="decimal"/>
      <w:lvlJc w:val="left"/>
      <w:lvlText w:val="%9."/>
      <w:pPr>
        <w:ind w:hanging="360" w:left="3600"/>
      </w:pPr>
    </w:lvl>
  </w:abstractNum>
  <w:abstractNum w:abstractNumId="14">
    <w:lvl w:ilvl="0">
      <w:start w:val="3"/>
      <w:numFmt w:val="upperRoman"/>
      <w:lvlJc w:val="left"/>
      <w:lvlText w:val="%1)."/>
      <w:pPr>
        <w:ind w:hanging="360" w:left="720"/>
      </w:pPr>
      <w:rPr/>
    </w:lvl>
    <w:lvl w:ilvl="1">
      <w:start w:val="1"/>
      <w:numFmt w:val="decimal"/>
      <w:lvlJc w:val="left"/>
      <w:lvlText w:val="%2."/>
      <w:pPr>
        <w:ind w:hanging="360" w:left="1080"/>
      </w:pPr>
    </w:lvl>
    <w:lvl w:ilvl="2">
      <w:start w:val="1"/>
      <w:numFmt w:val="decimal"/>
      <w:lvlJc w:val="left"/>
      <w:lvlText w:val="%3."/>
      <w:pPr>
        <w:ind w:hanging="360" w:left="1440"/>
      </w:pPr>
    </w:lvl>
    <w:lvl w:ilvl="3">
      <w:start w:val="1"/>
      <w:numFmt w:val="decimal"/>
      <w:lvlJc w:val="left"/>
      <w:lvlText w:val="%4."/>
      <w:pPr>
        <w:ind w:hanging="360" w:left="1800"/>
      </w:pPr>
    </w:lvl>
    <w:lvl w:ilvl="4">
      <w:start w:val="1"/>
      <w:numFmt w:val="decimal"/>
      <w:lvlJc w:val="left"/>
      <w:lvlText w:val="%5."/>
      <w:pPr>
        <w:ind w:hanging="360" w:left="2160"/>
      </w:pPr>
    </w:lvl>
    <w:lvl w:ilvl="5">
      <w:start w:val="1"/>
      <w:numFmt w:val="decimal"/>
      <w:lvlJc w:val="left"/>
      <w:lvlText w:val="%6."/>
      <w:pPr>
        <w:ind w:hanging="360" w:left="2520"/>
      </w:pPr>
    </w:lvl>
    <w:lvl w:ilvl="6">
      <w:start w:val="1"/>
      <w:numFmt w:val="decimal"/>
      <w:lvlJc w:val="left"/>
      <w:lvlText w:val="%7."/>
      <w:pPr>
        <w:ind w:hanging="360" w:left="2880"/>
      </w:pPr>
    </w:lvl>
    <w:lvl w:ilvl="7">
      <w:start w:val="1"/>
      <w:numFmt w:val="decimal"/>
      <w:lvlJc w:val="left"/>
      <w:lvlText w:val="%8."/>
      <w:pPr>
        <w:ind w:hanging="360" w:left="3240"/>
      </w:pPr>
    </w:lvl>
    <w:lvl w:ilvl="8">
      <w:start w:val="1"/>
      <w:numFmt w:val="decimal"/>
      <w:lvlJc w:val="left"/>
      <w:lvlText w:val="%9."/>
      <w:pPr>
        <w:ind w:hanging="360" w:left="3600"/>
      </w:pPr>
    </w:lvl>
  </w:abstractNum>
  <w:abstractNum w:abstractNumId="15">
    <w:lvl w:ilvl="0">
      <w:start w:val="1"/>
      <w:numFmt w:val="decimal"/>
      <w:lvlJc w:val="left"/>
      <w:lvlText w:val="%1."/>
      <w:pPr>
        <w:ind w:hanging="360" w:left="720"/>
      </w:pPr>
      <w:rPr/>
    </w:lvl>
    <w:lvl w:ilvl="1">
      <w:start w:val="1"/>
      <w:numFmt w:val="decimal"/>
      <w:lvlJc w:val="left"/>
      <w:lvlText w:val="%2."/>
      <w:pPr>
        <w:ind w:hanging="360" w:left="1080"/>
      </w:pPr>
    </w:lvl>
    <w:lvl w:ilvl="2">
      <w:start w:val="1"/>
      <w:numFmt w:val="decimal"/>
      <w:lvlJc w:val="left"/>
      <w:lvlText w:val="%3."/>
      <w:pPr>
        <w:ind w:hanging="360" w:left="1440"/>
      </w:pPr>
    </w:lvl>
    <w:lvl w:ilvl="3">
      <w:start w:val="1"/>
      <w:numFmt w:val="decimal"/>
      <w:lvlJc w:val="left"/>
      <w:lvlText w:val="%4."/>
      <w:pPr>
        <w:ind w:hanging="360" w:left="1800"/>
      </w:pPr>
    </w:lvl>
    <w:lvl w:ilvl="4">
      <w:start w:val="1"/>
      <w:numFmt w:val="decimal"/>
      <w:lvlJc w:val="left"/>
      <w:lvlText w:val="%5."/>
      <w:pPr>
        <w:ind w:hanging="360" w:left="2160"/>
      </w:pPr>
    </w:lvl>
    <w:lvl w:ilvl="5">
      <w:start w:val="1"/>
      <w:numFmt w:val="decimal"/>
      <w:lvlJc w:val="left"/>
      <w:lvlText w:val="%6."/>
      <w:pPr>
        <w:ind w:hanging="360" w:left="2520"/>
      </w:pPr>
    </w:lvl>
    <w:lvl w:ilvl="6">
      <w:start w:val="1"/>
      <w:numFmt w:val="decimal"/>
      <w:lvlJc w:val="left"/>
      <w:lvlText w:val="%7."/>
      <w:pPr>
        <w:ind w:hanging="360" w:left="2880"/>
      </w:pPr>
    </w:lvl>
    <w:lvl w:ilvl="7">
      <w:start w:val="1"/>
      <w:numFmt w:val="decimal"/>
      <w:lvlJc w:val="left"/>
      <w:lvlText w:val="%8."/>
      <w:pPr>
        <w:ind w:hanging="360" w:left="3240"/>
      </w:pPr>
    </w:lvl>
    <w:lvl w:ilvl="8">
      <w:start w:val="1"/>
      <w:numFmt w:val="decimal"/>
      <w:lvlJc w:val="left"/>
      <w:lvlText w:val="%9."/>
      <w:pPr>
        <w:ind w:hanging="360" w:left="360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tyles.xml><?xml version="1.0" encoding="utf-8"?>
<w:styles xmlns:w="http://schemas.openxmlformats.org/wordprocessingml/2006/main">
  <w:style w:styleId="style0" w:type="paragraph">
    <w:name w:val="Default"/>
    <w:next w:val="style0"/>
    <w:pPr>
      <w:jc w:val="left"/>
      <w:widowControl/>
      <w:tabs>
        <w:tab w:leader="none" w:pos="709" w:val="left"/>
      </w:tabs>
      <w:suppressAutoHyphens w:val="true"/>
      <w:spacing w:after="200" w:before="0" w:line="276" w:lineRule="atLeast"/>
    </w:pPr>
    <w:rPr>
      <w:color w:val="00000A"/>
      <w:sz w:val="22"/>
      <w:szCs w:val="22"/>
      <w:rFonts w:ascii="Calibri" w:cs="" w:eastAsia="DejaVu Sans" w:hAnsi="Calibri"/>
      <w:lang w:bidi="ar-SA" w:eastAsia="en-US" w:val="es-ES"/>
    </w:rPr>
  </w:style>
  <w:style w:styleId="style1" w:type="paragraph">
    <w:name w:val="Heading 1"/>
    <w:basedOn w:val="style0"/>
    <w:next w:val="style22"/>
    <w:pPr>
      <w:spacing w:after="119" w:before="238"/>
    </w:pPr>
    <w:rPr>
      <w:rFonts w:ascii="Nimbus Roman No9 L" w:cs="DejaVu Sans" w:eastAsia="DejaVu Sans" w:hAnsi="Nimbus Roman No9 L"/>
    </w:rPr>
  </w:style>
  <w:style w:styleId="style2" w:type="paragraph">
    <w:name w:val="Heading 2"/>
    <w:basedOn w:val="style0"/>
    <w:next w:val="style22"/>
    <w:pPr>
      <w:outlineLvl w:val="8"/>
      <w:numPr>
        <w:ilvl w:val="8"/>
        <w:numId w:val="1"/>
      </w:numPr>
      <w:spacing w:after="119" w:before="238"/>
    </w:pPr>
    <w:rPr/>
  </w:style>
  <w:style w:styleId="style5" w:type="paragraph">
    <w:name w:val="Heading 5"/>
    <w:basedOn w:val="style21"/>
    <w:next w:val="style22"/>
    <w:pPr>
      <w:outlineLvl w:val="4"/>
      <w:numPr>
        <w:ilvl w:val="4"/>
        <w:numId w:val="1"/>
      </w:numPr>
    </w:pPr>
    <w:rPr>
      <w:sz w:val="24"/>
      <w:b/>
      <w:szCs w:val="24"/>
      <w:bCs/>
    </w:rPr>
  </w:style>
  <w:style w:styleId="style15" w:type="character">
    <w:name w:val="ListLabel 1"/>
    <w:next w:val="style15"/>
    <w:rPr>
      <w:rFonts w:cs="Symbol"/>
    </w:rPr>
  </w:style>
  <w:style w:styleId="style16" w:type="character">
    <w:name w:val="Default Paragraph Font"/>
    <w:next w:val="style16"/>
    <w:rPr/>
  </w:style>
  <w:style w:styleId="style17" w:type="character">
    <w:name w:val="Bullets"/>
    <w:next w:val="style17"/>
    <w:rPr>
      <w:rFonts w:ascii="OpenSymbol" w:cs="OpenSymbol" w:eastAsia="OpenSymbol" w:hAnsi="OpenSymbol"/>
    </w:rPr>
  </w:style>
  <w:style w:styleId="style18" w:type="character">
    <w:name w:val="Emphasis"/>
    <w:next w:val="style18"/>
    <w:rPr>
      <w:i/>
      <w:iCs/>
    </w:rPr>
  </w:style>
  <w:style w:styleId="style19" w:type="character">
    <w:name w:val="Internet Link"/>
    <w:next w:val="style19"/>
    <w:rPr>
      <w:color w:val="000080"/>
      <w:u w:val="single"/>
      <w:lang w:bidi="en-US" w:eastAsia="en-US" w:val="en-US"/>
    </w:rPr>
  </w:style>
  <w:style w:styleId="style20" w:type="character">
    <w:name w:val="Numbering Symbols"/>
    <w:next w:val="style20"/>
    <w:rPr/>
  </w:style>
  <w:style w:styleId="style21" w:type="paragraph">
    <w:name w:val="Heading"/>
    <w:basedOn w:val="style0"/>
    <w:next w:val="style22"/>
    <w:pPr>
      <w:keepNext/>
      <w:spacing w:after="120" w:before="240"/>
    </w:pPr>
    <w:rPr>
      <w:sz w:val="28"/>
      <w:szCs w:val="28"/>
      <w:rFonts w:ascii="Nimbus Sans L" w:cs="DejaVu Sans" w:eastAsia="DejaVu Sans" w:hAnsi="Nimbus Sans L"/>
    </w:rPr>
  </w:style>
  <w:style w:styleId="style22" w:type="paragraph">
    <w:name w:val="Text body"/>
    <w:basedOn w:val="style0"/>
    <w:next w:val="style22"/>
    <w:pPr>
      <w:spacing w:after="120" w:before="0"/>
    </w:pPr>
    <w:rPr/>
  </w:style>
  <w:style w:styleId="style23" w:type="paragraph">
    <w:name w:val="List"/>
    <w:basedOn w:val="style22"/>
    <w:next w:val="style23"/>
    <w:pPr/>
    <w:rPr/>
  </w:style>
  <w:style w:styleId="style24" w:type="paragraph">
    <w:name w:val="Caption"/>
    <w:basedOn w:val="style0"/>
    <w:next w:val="style24"/>
    <w:pPr>
      <w:suppressLineNumbers/>
      <w:spacing w:after="120" w:before="120"/>
    </w:pPr>
    <w:rPr>
      <w:sz w:val="24"/>
      <w:i/>
      <w:szCs w:val="24"/>
      <w:iCs/>
    </w:rPr>
  </w:style>
  <w:style w:styleId="style25" w:type="paragraph">
    <w:name w:val="Index"/>
    <w:basedOn w:val="style0"/>
    <w:next w:val="style25"/>
    <w:pPr>
      <w:suppressLineNumbers/>
    </w:pPr>
    <w:rPr/>
  </w:style>
  <w:style w:styleId="style26" w:type="paragraph">
    <w:name w:val="Numbering 1"/>
    <w:basedOn w:val="style23"/>
    <w:next w:val="style26"/>
    <w:pPr>
      <w:ind w:hanging="360" w:left="360" w:right="0"/>
      <w:spacing w:after="120" w:before="0"/>
    </w:pPr>
    <w:rPr/>
  </w:style>
  <w:style w:styleId="style27" w:type="paragraph">
    <w:name w:val="First line indent"/>
    <w:basedOn w:val="style22"/>
    <w:next w:val="style27"/>
    <w:pPr>
      <w:ind w:firstLine="283" w:left="0" w:right="0"/>
    </w:pPr>
    <w:rPr/>
  </w:style>
  <w:style w:styleId="style28" w:type="paragraph">
    <w:name w:val="Text body indent"/>
    <w:basedOn w:val="style22"/>
    <w:next w:val="style28"/>
    <w:pPr>
      <w:ind w:hanging="0" w:left="283" w:right="0"/>
    </w:pPr>
    <w:rPr/>
  </w:style>
  <w:style w:styleId="style29" w:type="paragraph">
    <w:name w:val="Object with arrow"/>
    <w:basedOn w:val="style0"/>
    <w:next w:val="style29"/>
    <w:pPr/>
    <w:rPr/>
  </w:style>
  <w:style w:styleId="style30" w:type="paragraph">
    <w:name w:val="Object with shadow"/>
    <w:basedOn w:val="style0"/>
    <w:next w:val="style30"/>
    <w:pPr/>
    <w:rPr/>
  </w:style>
  <w:style w:styleId="style31" w:type="paragraph">
    <w:name w:val="Object without fill"/>
    <w:basedOn w:val="style0"/>
    <w:next w:val="style31"/>
    <w:pPr/>
    <w:rPr/>
  </w:style>
  <w:style w:styleId="style32" w:type="paragraph">
    <w:name w:val="Text"/>
    <w:basedOn w:val="style24"/>
    <w:next w:val="style32"/>
    <w:pPr/>
    <w:rPr/>
  </w:style>
  <w:style w:styleId="style33" w:type="paragraph">
    <w:name w:val="Text body justified"/>
    <w:basedOn w:val="style0"/>
    <w:next w:val="style33"/>
    <w:pPr/>
    <w:rPr/>
  </w:style>
  <w:style w:styleId="style34" w:type="paragraph">
    <w:name w:val="Title"/>
    <w:basedOn w:val="style21"/>
    <w:next w:val="style35"/>
    <w:pPr>
      <w:jc w:val="center"/>
    </w:pPr>
    <w:rPr>
      <w:sz w:val="36"/>
      <w:b/>
      <w:szCs w:val="36"/>
      <w:bCs/>
    </w:rPr>
  </w:style>
  <w:style w:styleId="style35" w:type="paragraph">
    <w:name w:val="Subtitle"/>
    <w:basedOn w:val="style21"/>
    <w:next w:val="style22"/>
    <w:pPr>
      <w:jc w:val="center"/>
    </w:pPr>
    <w:rPr>
      <w:sz w:val="28"/>
      <w:i/>
      <w:szCs w:val="28"/>
      <w:iCs/>
    </w:rPr>
  </w:style>
  <w:style w:styleId="style36" w:type="paragraph">
    <w:name w:val="Title1"/>
    <w:basedOn w:val="style0"/>
    <w:next w:val="style36"/>
    <w:pPr/>
    <w:rPr/>
  </w:style>
  <w:style w:styleId="style37" w:type="paragraph">
    <w:name w:val="Title2"/>
    <w:basedOn w:val="style0"/>
    <w:next w:val="style37"/>
    <w:pPr/>
    <w:rPr/>
  </w:style>
  <w:style w:styleId="style38" w:type="paragraph">
    <w:name w:val="Dimension Line"/>
    <w:basedOn w:val="style0"/>
    <w:next w:val="style38"/>
    <w:pPr/>
    <w:rPr/>
  </w:style>
  <w:style w:styleId="style39" w:type="paragraph">
    <w:name w:val="Default~LT~Gliederung 1"/>
    <w:next w:val="style39"/>
    <w:pPr>
      <w:widowControl w:val="off"/>
      <w:tabs>
        <w:tab w:leader="none" w:pos="709" w:val="left"/>
      </w:tabs>
      <w:suppressAutoHyphens w:val="true"/>
      <w:spacing w:after="0" w:before="0" w:line="200" w:lineRule="atLeast"/>
    </w:pPr>
    <w:rPr>
      <w:color w:val="auto"/>
      <w:sz w:val="24"/>
      <w:szCs w:val="24"/>
      <w:rFonts w:ascii="Nimbus Roman No9 L" w:cs="DejaVu Sans" w:eastAsia="DejaVu Sans" w:hAnsi="Nimbus Roman No9 L"/>
      <w:lang w:bidi="en-US" w:eastAsia="en-US" w:val="es-ES"/>
    </w:rPr>
  </w:style>
  <w:style w:styleId="style40" w:type="paragraph">
    <w:name w:val="Default~LT~Gliederung 2"/>
    <w:basedOn w:val="style39"/>
    <w:next w:val="style40"/>
    <w:pPr/>
    <w:rPr/>
  </w:style>
  <w:style w:styleId="style41" w:type="paragraph">
    <w:name w:val="Default~LT~Gliederung 3"/>
    <w:basedOn w:val="style40"/>
    <w:next w:val="style41"/>
    <w:pPr/>
    <w:rPr/>
  </w:style>
  <w:style w:styleId="style42" w:type="paragraph">
    <w:name w:val="Default~LT~Gliederung 4"/>
    <w:basedOn w:val="style41"/>
    <w:next w:val="style42"/>
    <w:pPr/>
    <w:rPr/>
  </w:style>
  <w:style w:styleId="style43" w:type="paragraph">
    <w:name w:val="Default~LT~Gliederung 5"/>
    <w:basedOn w:val="style42"/>
    <w:next w:val="style43"/>
    <w:pPr/>
    <w:rPr/>
  </w:style>
  <w:style w:styleId="style44" w:type="paragraph">
    <w:name w:val="Default~LT~Gliederung 6"/>
    <w:basedOn w:val="style43"/>
    <w:next w:val="style44"/>
    <w:pPr/>
    <w:rPr/>
  </w:style>
  <w:style w:styleId="style45" w:type="paragraph">
    <w:name w:val="Default~LT~Gliederung 7"/>
    <w:basedOn w:val="style44"/>
    <w:next w:val="style45"/>
    <w:pPr/>
    <w:rPr/>
  </w:style>
  <w:style w:styleId="style46" w:type="paragraph">
    <w:name w:val="Default~LT~Gliederung 8"/>
    <w:basedOn w:val="style45"/>
    <w:next w:val="style46"/>
    <w:pPr/>
    <w:rPr/>
  </w:style>
  <w:style w:styleId="style47" w:type="paragraph">
    <w:name w:val="Default~LT~Gliederung 9"/>
    <w:basedOn w:val="style46"/>
    <w:next w:val="style47"/>
    <w:pPr/>
    <w:rPr/>
  </w:style>
  <w:style w:styleId="style48" w:type="paragraph">
    <w:name w:val="Default~LT~Titel"/>
    <w:next w:val="style48"/>
    <w:pPr>
      <w:widowControl w:val="off"/>
      <w:tabs>
        <w:tab w:leader="none" w:pos="709" w:val="left"/>
      </w:tabs>
      <w:suppressAutoHyphens w:val="true"/>
      <w:spacing w:after="0" w:before="0" w:line="200" w:lineRule="atLeast"/>
    </w:pPr>
    <w:rPr>
      <w:color w:val="auto"/>
      <w:sz w:val="24"/>
      <w:szCs w:val="24"/>
      <w:rFonts w:ascii="Nimbus Roman No9 L" w:cs="DejaVu Sans" w:eastAsia="DejaVu Sans" w:hAnsi="Nimbus Roman No9 L"/>
      <w:lang w:bidi="en-US" w:eastAsia="en-US" w:val="es-ES"/>
    </w:rPr>
  </w:style>
  <w:style w:styleId="style49" w:type="paragraph">
    <w:name w:val="Default~LT~Untertitel"/>
    <w:next w:val="style49"/>
    <w:pPr>
      <w:widowControl w:val="off"/>
      <w:tabs>
        <w:tab w:leader="none" w:pos="709" w:val="left"/>
      </w:tabs>
      <w:suppressAutoHyphens w:val="true"/>
      <w:spacing w:after="0" w:before="0" w:line="200" w:lineRule="atLeast"/>
    </w:pPr>
    <w:rPr>
      <w:color w:val="auto"/>
      <w:sz w:val="24"/>
      <w:szCs w:val="24"/>
      <w:rFonts w:ascii="Nimbus Roman No9 L" w:cs="DejaVu Sans" w:eastAsia="DejaVu Sans" w:hAnsi="Nimbus Roman No9 L"/>
      <w:lang w:bidi="en-US" w:eastAsia="en-US" w:val="es-ES"/>
    </w:rPr>
  </w:style>
  <w:style w:styleId="style50" w:type="paragraph">
    <w:name w:val="Default~LT~Notizen"/>
    <w:next w:val="style50"/>
    <w:pPr>
      <w:widowControl w:val="off"/>
      <w:tabs>
        <w:tab w:leader="none" w:pos="709" w:val="left"/>
      </w:tabs>
      <w:suppressAutoHyphens w:val="true"/>
      <w:spacing w:after="0" w:before="0" w:line="200" w:lineRule="atLeast"/>
    </w:pPr>
    <w:rPr>
      <w:color w:val="auto"/>
      <w:sz w:val="24"/>
      <w:szCs w:val="24"/>
      <w:rFonts w:ascii="Nimbus Roman No9 L" w:cs="DejaVu Sans" w:eastAsia="DejaVu Sans" w:hAnsi="Nimbus Roman No9 L"/>
      <w:lang w:bidi="en-US" w:eastAsia="en-US" w:val="es-ES"/>
    </w:rPr>
  </w:style>
  <w:style w:styleId="style51" w:type="paragraph">
    <w:name w:val="Default~LT~Hintergrundobjekte"/>
    <w:next w:val="style51"/>
    <w:pPr>
      <w:widowControl w:val="off"/>
      <w:tabs>
        <w:tab w:leader="none" w:pos="709" w:val="left"/>
      </w:tabs>
      <w:suppressAutoHyphens w:val="true"/>
      <w:spacing w:after="0" w:before="0" w:line="200" w:lineRule="atLeast"/>
    </w:pPr>
    <w:rPr>
      <w:color w:val="auto"/>
      <w:sz w:val="24"/>
      <w:szCs w:val="24"/>
      <w:rFonts w:ascii="Nimbus Roman No9 L" w:cs="DejaVu Sans" w:eastAsia="DejaVu Sans" w:hAnsi="Nimbus Roman No9 L"/>
      <w:lang w:bidi="en-US" w:eastAsia="en-US" w:val="es-ES"/>
    </w:rPr>
  </w:style>
  <w:style w:styleId="style52" w:type="paragraph">
    <w:name w:val="Default~LT~Hintergrund"/>
    <w:next w:val="style52"/>
    <w:pPr>
      <w:widowControl w:val="off"/>
      <w:tabs>
        <w:tab w:leader="none" w:pos="709" w:val="left"/>
      </w:tabs>
      <w:suppressAutoHyphens w:val="true"/>
      <w:spacing w:after="0" w:before="0" w:line="200" w:lineRule="atLeast"/>
    </w:pPr>
    <w:rPr>
      <w:color w:val="auto"/>
      <w:sz w:val="24"/>
      <w:szCs w:val="24"/>
      <w:rFonts w:ascii="Nimbus Roman No9 L" w:cs="DejaVu Sans" w:eastAsia="DejaVu Sans" w:hAnsi="Nimbus Roman No9 L"/>
      <w:lang w:bidi="en-US" w:eastAsia="en-US" w:val="es-ES"/>
    </w:rPr>
  </w:style>
  <w:style w:styleId="style53" w:type="paragraph">
    <w:name w:val="default"/>
    <w:next w:val="style53"/>
    <w:pPr>
      <w:widowControl w:val="off"/>
      <w:tabs>
        <w:tab w:leader="none" w:pos="709" w:val="left"/>
      </w:tabs>
      <w:suppressAutoHyphens w:val="true"/>
      <w:spacing w:after="0" w:before="0" w:line="200" w:lineRule="atLeast"/>
    </w:pPr>
    <w:rPr>
      <w:color w:val="auto"/>
      <w:sz w:val="24"/>
      <w:szCs w:val="24"/>
      <w:rFonts w:ascii="Nimbus Roman No9 L" w:cs="DejaVu Sans" w:eastAsia="DejaVu Sans" w:hAnsi="Nimbus Roman No9 L"/>
      <w:lang w:bidi="en-US" w:eastAsia="en-US" w:val="es-ES"/>
    </w:rPr>
  </w:style>
  <w:style w:styleId="style54" w:type="paragraph">
    <w:name w:val="blue1"/>
    <w:basedOn w:val="style53"/>
    <w:next w:val="style54"/>
    <w:pPr/>
    <w:rPr/>
  </w:style>
  <w:style w:styleId="style55" w:type="paragraph">
    <w:name w:val="blue2"/>
    <w:basedOn w:val="style53"/>
    <w:next w:val="style55"/>
    <w:pPr/>
    <w:rPr/>
  </w:style>
  <w:style w:styleId="style56" w:type="paragraph">
    <w:name w:val="blue3"/>
    <w:basedOn w:val="style53"/>
    <w:next w:val="style56"/>
    <w:pPr/>
    <w:rPr/>
  </w:style>
  <w:style w:styleId="style57" w:type="paragraph">
    <w:name w:val="bw1"/>
    <w:basedOn w:val="style53"/>
    <w:next w:val="style57"/>
    <w:pPr/>
    <w:rPr/>
  </w:style>
  <w:style w:styleId="style58" w:type="paragraph">
    <w:name w:val="bw2"/>
    <w:basedOn w:val="style53"/>
    <w:next w:val="style58"/>
    <w:pPr/>
    <w:rPr/>
  </w:style>
  <w:style w:styleId="style59" w:type="paragraph">
    <w:name w:val="bw3"/>
    <w:basedOn w:val="style53"/>
    <w:next w:val="style59"/>
    <w:pPr/>
    <w:rPr/>
  </w:style>
  <w:style w:styleId="style60" w:type="paragraph">
    <w:name w:val="orange1"/>
    <w:basedOn w:val="style53"/>
    <w:next w:val="style60"/>
    <w:pPr/>
    <w:rPr/>
  </w:style>
  <w:style w:styleId="style61" w:type="paragraph">
    <w:name w:val="orange2"/>
    <w:basedOn w:val="style53"/>
    <w:next w:val="style61"/>
    <w:pPr/>
    <w:rPr/>
  </w:style>
  <w:style w:styleId="style62" w:type="paragraph">
    <w:name w:val="orange3"/>
    <w:basedOn w:val="style53"/>
    <w:next w:val="style62"/>
    <w:pPr/>
    <w:rPr/>
  </w:style>
  <w:style w:styleId="style63" w:type="paragraph">
    <w:name w:val="turquise1"/>
    <w:basedOn w:val="style53"/>
    <w:next w:val="style63"/>
    <w:pPr/>
    <w:rPr/>
  </w:style>
  <w:style w:styleId="style64" w:type="paragraph">
    <w:name w:val="turquise2"/>
    <w:basedOn w:val="style53"/>
    <w:next w:val="style64"/>
    <w:pPr/>
    <w:rPr/>
  </w:style>
  <w:style w:styleId="style65" w:type="paragraph">
    <w:name w:val="turquise3"/>
    <w:basedOn w:val="style53"/>
    <w:next w:val="style65"/>
    <w:pPr/>
    <w:rPr/>
  </w:style>
  <w:style w:styleId="style66" w:type="paragraph">
    <w:name w:val="gray1"/>
    <w:basedOn w:val="style53"/>
    <w:next w:val="style66"/>
    <w:pPr/>
    <w:rPr/>
  </w:style>
  <w:style w:styleId="style67" w:type="paragraph">
    <w:name w:val="gray2"/>
    <w:basedOn w:val="style53"/>
    <w:next w:val="style67"/>
    <w:pPr/>
    <w:rPr/>
  </w:style>
  <w:style w:styleId="style68" w:type="paragraph">
    <w:name w:val="gray3"/>
    <w:basedOn w:val="style53"/>
    <w:next w:val="style68"/>
    <w:pPr/>
    <w:rPr/>
  </w:style>
  <w:style w:styleId="style69" w:type="paragraph">
    <w:name w:val="sun1"/>
    <w:basedOn w:val="style53"/>
    <w:next w:val="style69"/>
    <w:pPr/>
    <w:rPr/>
  </w:style>
  <w:style w:styleId="style70" w:type="paragraph">
    <w:name w:val="sun2"/>
    <w:basedOn w:val="style53"/>
    <w:next w:val="style70"/>
    <w:pPr/>
    <w:rPr/>
  </w:style>
  <w:style w:styleId="style71" w:type="paragraph">
    <w:name w:val="sun3"/>
    <w:basedOn w:val="style53"/>
    <w:next w:val="style71"/>
    <w:pPr/>
    <w:rPr/>
  </w:style>
  <w:style w:styleId="style72" w:type="paragraph">
    <w:name w:val="earth1"/>
    <w:basedOn w:val="style53"/>
    <w:next w:val="style72"/>
    <w:pPr/>
    <w:rPr/>
  </w:style>
  <w:style w:styleId="style73" w:type="paragraph">
    <w:name w:val="earth2"/>
    <w:basedOn w:val="style53"/>
    <w:next w:val="style73"/>
    <w:pPr/>
    <w:rPr/>
  </w:style>
  <w:style w:styleId="style74" w:type="paragraph">
    <w:name w:val="earth3"/>
    <w:basedOn w:val="style53"/>
    <w:next w:val="style74"/>
    <w:pPr/>
    <w:rPr/>
  </w:style>
  <w:style w:styleId="style75" w:type="paragraph">
    <w:name w:val="green1"/>
    <w:basedOn w:val="style53"/>
    <w:next w:val="style75"/>
    <w:pPr/>
    <w:rPr/>
  </w:style>
  <w:style w:styleId="style76" w:type="paragraph">
    <w:name w:val="green2"/>
    <w:basedOn w:val="style53"/>
    <w:next w:val="style76"/>
    <w:pPr/>
    <w:rPr/>
  </w:style>
  <w:style w:styleId="style77" w:type="paragraph">
    <w:name w:val="green3"/>
    <w:basedOn w:val="style53"/>
    <w:next w:val="style77"/>
    <w:pPr/>
    <w:rPr/>
  </w:style>
  <w:style w:styleId="style78" w:type="paragraph">
    <w:name w:val="seetang1"/>
    <w:basedOn w:val="style53"/>
    <w:next w:val="style78"/>
    <w:pPr/>
    <w:rPr/>
  </w:style>
  <w:style w:styleId="style79" w:type="paragraph">
    <w:name w:val="seetang2"/>
    <w:basedOn w:val="style53"/>
    <w:next w:val="style79"/>
    <w:pPr/>
    <w:rPr/>
  </w:style>
  <w:style w:styleId="style80" w:type="paragraph">
    <w:name w:val="seetang3"/>
    <w:basedOn w:val="style53"/>
    <w:next w:val="style80"/>
    <w:pPr/>
    <w:rPr/>
  </w:style>
  <w:style w:styleId="style81" w:type="paragraph">
    <w:name w:val="lightblue1"/>
    <w:basedOn w:val="style53"/>
    <w:next w:val="style81"/>
    <w:pPr/>
    <w:rPr/>
  </w:style>
  <w:style w:styleId="style82" w:type="paragraph">
    <w:name w:val="lightblue2"/>
    <w:basedOn w:val="style53"/>
    <w:next w:val="style82"/>
    <w:pPr/>
    <w:rPr/>
  </w:style>
  <w:style w:styleId="style83" w:type="paragraph">
    <w:name w:val="lightblue3"/>
    <w:basedOn w:val="style53"/>
    <w:next w:val="style83"/>
    <w:pPr/>
    <w:rPr/>
  </w:style>
  <w:style w:styleId="style84" w:type="paragraph">
    <w:name w:val="yellow1"/>
    <w:basedOn w:val="style53"/>
    <w:next w:val="style84"/>
    <w:pPr/>
    <w:rPr/>
  </w:style>
  <w:style w:styleId="style85" w:type="paragraph">
    <w:name w:val="yellow2"/>
    <w:basedOn w:val="style53"/>
    <w:next w:val="style85"/>
    <w:pPr/>
    <w:rPr/>
  </w:style>
  <w:style w:styleId="style86" w:type="paragraph">
    <w:name w:val="yellow3"/>
    <w:basedOn w:val="style53"/>
    <w:next w:val="style86"/>
    <w:pPr/>
    <w:rPr/>
  </w:style>
  <w:style w:styleId="style87" w:type="paragraph">
    <w:name w:val="WW-Title"/>
    <w:next w:val="style87"/>
    <w:pPr>
      <w:widowControl w:val="off"/>
      <w:tabs>
        <w:tab w:leader="none" w:pos="709" w:val="left"/>
      </w:tabs>
      <w:suppressAutoHyphens w:val="true"/>
      <w:spacing w:after="0" w:before="0" w:line="200" w:lineRule="atLeast"/>
    </w:pPr>
    <w:rPr>
      <w:color w:val="auto"/>
      <w:sz w:val="24"/>
      <w:szCs w:val="24"/>
      <w:rFonts w:ascii="Nimbus Roman No9 L" w:cs="DejaVu Sans" w:eastAsia="DejaVu Sans" w:hAnsi="Nimbus Roman No9 L"/>
      <w:lang w:bidi="en-US" w:eastAsia="en-US" w:val="es-ES"/>
    </w:rPr>
  </w:style>
  <w:style w:styleId="style88" w:type="paragraph">
    <w:name w:val="Background objects"/>
    <w:next w:val="style88"/>
    <w:pPr>
      <w:widowControl w:val="off"/>
      <w:tabs>
        <w:tab w:leader="none" w:pos="709" w:val="left"/>
      </w:tabs>
      <w:suppressAutoHyphens w:val="true"/>
      <w:spacing w:after="0" w:before="0" w:line="200" w:lineRule="atLeast"/>
    </w:pPr>
    <w:rPr>
      <w:color w:val="auto"/>
      <w:sz w:val="24"/>
      <w:szCs w:val="24"/>
      <w:rFonts w:ascii="Nimbus Roman No9 L" w:cs="DejaVu Sans" w:eastAsia="DejaVu Sans" w:hAnsi="Nimbus Roman No9 L"/>
      <w:lang w:bidi="en-US" w:eastAsia="en-US" w:val="es-ES"/>
    </w:rPr>
  </w:style>
  <w:style w:styleId="style89" w:type="paragraph">
    <w:name w:val="Background"/>
    <w:next w:val="style89"/>
    <w:pPr>
      <w:widowControl w:val="off"/>
      <w:tabs>
        <w:tab w:leader="none" w:pos="709" w:val="left"/>
      </w:tabs>
      <w:suppressAutoHyphens w:val="true"/>
      <w:spacing w:after="0" w:before="0" w:line="200" w:lineRule="atLeast"/>
    </w:pPr>
    <w:rPr>
      <w:color w:val="auto"/>
      <w:sz w:val="24"/>
      <w:szCs w:val="24"/>
      <w:rFonts w:ascii="Nimbus Roman No9 L" w:cs="DejaVu Sans" w:eastAsia="DejaVu Sans" w:hAnsi="Nimbus Roman No9 L"/>
      <w:lang w:bidi="en-US" w:eastAsia="en-US" w:val="es-ES"/>
    </w:rPr>
  </w:style>
  <w:style w:styleId="style90" w:type="paragraph">
    <w:name w:val="Notes"/>
    <w:next w:val="style90"/>
    <w:pPr>
      <w:widowControl w:val="off"/>
      <w:tabs>
        <w:tab w:leader="none" w:pos="709" w:val="left"/>
      </w:tabs>
      <w:suppressAutoHyphens w:val="true"/>
      <w:spacing w:after="0" w:before="0" w:line="200" w:lineRule="atLeast"/>
    </w:pPr>
    <w:rPr>
      <w:color w:val="auto"/>
      <w:sz w:val="24"/>
      <w:szCs w:val="24"/>
      <w:rFonts w:ascii="Nimbus Roman No9 L" w:cs="DejaVu Sans" w:eastAsia="DejaVu Sans" w:hAnsi="Nimbus Roman No9 L"/>
      <w:lang w:bidi="en-US" w:eastAsia="en-US" w:val="es-ES"/>
    </w:rPr>
  </w:style>
  <w:style w:styleId="style91" w:type="paragraph">
    <w:name w:val="Outline 1"/>
    <w:next w:val="style91"/>
    <w:pPr>
      <w:widowControl w:val="off"/>
      <w:tabs>
        <w:tab w:leader="none" w:pos="709" w:val="left"/>
      </w:tabs>
      <w:suppressAutoHyphens w:val="true"/>
      <w:spacing w:after="0" w:before="0" w:line="200" w:lineRule="atLeast"/>
    </w:pPr>
    <w:rPr>
      <w:color w:val="auto"/>
      <w:sz w:val="24"/>
      <w:szCs w:val="24"/>
      <w:rFonts w:ascii="Nimbus Roman No9 L" w:cs="DejaVu Sans" w:eastAsia="DejaVu Sans" w:hAnsi="Nimbus Roman No9 L"/>
      <w:lang w:bidi="en-US" w:eastAsia="en-US" w:val="es-ES"/>
    </w:rPr>
  </w:style>
  <w:style w:styleId="style92" w:type="paragraph">
    <w:name w:val="Outline 2"/>
    <w:basedOn w:val="style91"/>
    <w:next w:val="style92"/>
    <w:pPr/>
    <w:rPr/>
  </w:style>
  <w:style w:styleId="style93" w:type="paragraph">
    <w:name w:val="Outline 3"/>
    <w:basedOn w:val="style92"/>
    <w:next w:val="style93"/>
    <w:pPr/>
    <w:rPr/>
  </w:style>
  <w:style w:styleId="style94" w:type="paragraph">
    <w:name w:val="Outline 4"/>
    <w:basedOn w:val="style93"/>
    <w:next w:val="style94"/>
    <w:pPr/>
    <w:rPr/>
  </w:style>
  <w:style w:styleId="style95" w:type="paragraph">
    <w:name w:val="Outline 5"/>
    <w:basedOn w:val="style94"/>
    <w:next w:val="style95"/>
    <w:pPr/>
    <w:rPr/>
  </w:style>
  <w:style w:styleId="style96" w:type="paragraph">
    <w:name w:val="Outline 6"/>
    <w:basedOn w:val="style95"/>
    <w:next w:val="style96"/>
    <w:pPr/>
    <w:rPr/>
  </w:style>
  <w:style w:styleId="style97" w:type="paragraph">
    <w:name w:val="Outline 7"/>
    <w:basedOn w:val="style96"/>
    <w:next w:val="style97"/>
    <w:pPr/>
    <w:rPr/>
  </w:style>
  <w:style w:styleId="style98" w:type="paragraph">
    <w:name w:val="Outline 8"/>
    <w:basedOn w:val="style97"/>
    <w:next w:val="style98"/>
    <w:pPr/>
    <w:rPr/>
  </w:style>
  <w:style w:styleId="style99" w:type="paragraph">
    <w:name w:val="Outline 9"/>
    <w:basedOn w:val="style98"/>
    <w:next w:val="style99"/>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wikilearning.com/curso_gratis/friedrich_schelling/2007-8" TargetMode="External"/><Relationship Id="rId3" Type="http://schemas.openxmlformats.org/officeDocument/2006/relationships/hyperlink" Target="http://filosofia.idoneos.com/index.php/341982" TargetMode="External"/><Relationship Id="rId4" Type="http://schemas.openxmlformats.org/officeDocument/2006/relationships/hyperlink" Target="http://es.wikipedia.org/wiki/Th&#233;ophile_Gautier" TargetMode="External"/><Relationship Id="rId5" Type="http://schemas.openxmlformats.org/officeDocument/2006/relationships/hyperlink" Target="http://es.wikipedia.org/wiki/Joseph_de_Maistre" TargetMode="External"/><Relationship Id="rId6" Type="http://schemas.openxmlformats.org/officeDocument/2006/relationships/hyperlink" Target="http://es.wikipedia.org/wiki/Edgar_Allan_Poe" TargetMode="External"/><Relationship Id="rId7" Type="http://schemas.openxmlformats.org/officeDocument/2006/relationships/numbering" Target="numbering.xml"/><Relationship Id="rId8"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Template>
  <TotalTime>49</TotalTime>
  <Application>OpenOffice.org/3.1$Linux OpenOffice.org_project/310m19$Build-9420</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2010-03-08T11:46:00.00Z</dcterms:created>
  <dc:creator>cristinil</dc:creator>
  <cp:lastModifiedBy>cristinil</cp:lastModifiedBy>
  <dcterms:modified xsi:type="dcterms:W3CDTF">2010-03-08T12:35:00.00Z</dcterms:modified>
  <cp:revision>6</cp:revision>
</cp:coreProperties>
</file>